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1" w:name="_GoBack" w:displacedByCustomXml="next"/>
    <w:bookmarkEnd w:id="1" w:displacedByCustomXml="next"/>
    <w:sdt>
      <w:sdtPr>
        <w:id w:val="261655936"/>
        <w:docPartObj>
          <w:docPartGallery w:val="Cover Pages"/>
          <w:docPartUnique/>
        </w:docPartObj>
      </w:sdtPr>
      <w:sdtEndPr>
        <w:rPr>
          <w:lang w:val="en-US"/>
        </w:rPr>
      </w:sdtEndPr>
      <w:sdtContent>
        <w:p w:rsidR="00DF457B" w:rsidRDefault="00DF457B"/>
        <w:p w:rsidR="00DF457B" w:rsidRDefault="00DF457B">
          <w:pPr>
            <w:spacing w:line="259" w:lineRule="auto"/>
            <w:ind w:firstLine="0"/>
            <w:rPr>
              <w:rFonts w:ascii="Arial" w:eastAsiaTheme="majorEastAsia" w:hAnsi="Arial" w:cstheme="majorBidi"/>
              <w:color w:val="FF0000"/>
              <w:sz w:val="34"/>
              <w:szCs w:val="32"/>
              <w:lang w:val="en-US"/>
            </w:rPr>
          </w:pPr>
          <w:r>
            <w:rPr>
              <w:noProof/>
              <w:lang w:eastAsia="el-GR"/>
            </w:rPr>
            <mc:AlternateContent>
              <mc:Choice Requires="wpg">
                <w:drawing>
                  <wp:anchor distT="0" distB="0" distL="114300" distR="114300" simplePos="0" relativeHeight="251660288"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Ομάδα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Ελεύθερη σχεδίαση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DF457B" w:rsidRDefault="00E708C8">
                                  <w:pPr>
                                    <w:rPr>
                                      <w:color w:val="FFFFFF" w:themeColor="background1"/>
                                      <w:sz w:val="72"/>
                                      <w:szCs w:val="72"/>
                                    </w:rPr>
                                  </w:pPr>
                                  <w:sdt>
                                    <w:sdtPr>
                                      <w:rPr>
                                        <w:color w:val="FFFFFF" w:themeColor="background1"/>
                                        <w:sz w:val="72"/>
                                        <w:szCs w:val="72"/>
                                      </w:rPr>
                                      <w:alias w:val="Τίτλος"/>
                                      <w:tag w:val=""/>
                                      <w:id w:val="-554696155"/>
                                      <w:showingPlcHdr/>
                                      <w:dataBinding w:prefixMappings="xmlns:ns0='http://purl.org/dc/elements/1.1/' xmlns:ns1='http://schemas.openxmlformats.org/package/2006/metadata/core-properties' " w:xpath="/ns1:coreProperties[1]/ns0:title[1]" w:storeItemID="{6C3C8BC8-F283-45AE-878A-BAB7291924A1}"/>
                                      <w:text/>
                                    </w:sdtPr>
                                    <w:sdtEndPr/>
                                    <w:sdtContent>
                                      <w:r w:rsidR="00DF457B">
                                        <w:rPr>
                                          <w:color w:val="FFFFFF" w:themeColor="background1"/>
                                          <w:sz w:val="72"/>
                                          <w:szCs w:val="72"/>
                                        </w:rPr>
                                        <w:t>[Τίτλος εγγράφου]</w:t>
                                      </w:r>
                                    </w:sdtContent>
                                  </w:sdt>
                                </w:p>
                              </w:txbxContent>
                            </wps:txbx>
                            <wps:bodyPr rot="0" vert="horz" wrap="square" lIns="914400" tIns="1097280" rIns="1097280" bIns="1097280" anchor="b" anchorCtr="0" upright="1">
                              <a:noAutofit/>
                            </wps:bodyPr>
                          </wps:wsp>
                          <wps:wsp>
                            <wps:cNvPr id="127" name="Ελεύθερη σχεδίαση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Ομάδα 125" o:spid="_x0000_s1026" style="position:absolute;margin-left:0;margin-top:0;width:540pt;height:556.55pt;z-index:-251656192;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">
                    <o:lock v:ext="edit" aspectratio="t"/>
                    <v:shape id="Ελεύθερη σχεδίαση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DF457B" w:rsidRDefault="00E708C8">
                            <w:pPr>
                              <w:rPr>
                                <w:color w:val="FFFFFF" w:themeColor="background1"/>
                                <w:sz w:val="72"/>
                                <w:szCs w:val="72"/>
                              </w:rPr>
                            </w:pPr>
                            <w:sdt>
                              <w:sdtPr>
                                <w:rPr>
                                  <w:color w:val="FFFFFF" w:themeColor="background1"/>
                                  <w:sz w:val="72"/>
                                  <w:szCs w:val="72"/>
                                </w:rPr>
                                <w:alias w:val="Τίτλος"/>
                                <w:tag w:val=""/>
                                <w:id w:val="-554696155"/>
                                <w:showingPlcHdr/>
                                <w:dataBinding w:prefixMappings="xmlns:ns0='http://purl.org/dc/elements/1.1/' xmlns:ns1='http://schemas.openxmlformats.org/package/2006/metadata/core-properties' " w:xpath="/ns1:coreProperties[1]/ns0:title[1]" w:storeItemID="{6C3C8BC8-F283-45AE-878A-BAB7291924A1}"/>
                                <w:text/>
                              </w:sdtPr>
                              <w:sdtEndPr/>
                              <w:sdtContent>
                                <w:r w:rsidR="00DF457B">
                                  <w:rPr>
                                    <w:color w:val="FFFFFF" w:themeColor="background1"/>
                                    <w:sz w:val="72"/>
                                    <w:szCs w:val="72"/>
                                  </w:rPr>
                                  <w:t>[Τίτλος εγγράφου]</w:t>
                                </w:r>
                              </w:sdtContent>
                            </w:sdt>
                          </w:p>
                        </w:txbxContent>
                      </v:textbox>
                    </v:shape>
                    <v:shape id="Ελεύθερη σχεδίαση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lang w:eastAsia="el-GR"/>
            </w:rPr>
            <mc:AlternateContent>
              <mc:Choice Requires="wps">
                <w:drawing>
                  <wp:anchor distT="0" distB="0" distL="114300" distR="114300" simplePos="0" relativeHeight="251663360"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Πλαίσιο κειμένου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F457B" w:rsidRDefault="00E708C8">
                                <w:pPr>
                                  <w:pStyle w:val="a6"/>
                                  <w:rPr>
                                    <w:color w:val="7F7F7F" w:themeColor="text1" w:themeTint="80"/>
                                    <w:sz w:val="18"/>
                                    <w:szCs w:val="18"/>
                                  </w:rPr>
                                </w:pPr>
                                <w:sdt>
                                  <w:sdtPr>
                                    <w:rPr>
                                      <w:caps/>
                                      <w:color w:val="7F7F7F" w:themeColor="text1" w:themeTint="80"/>
                                      <w:sz w:val="18"/>
                                      <w:szCs w:val="18"/>
                                    </w:rPr>
                                    <w:alias w:val="Εταιρεία"/>
                                    <w:tag w:val=""/>
                                    <w:id w:val="-1880927279"/>
                                    <w:showingPlcHdr/>
                                    <w:dataBinding w:prefixMappings="xmlns:ns0='http://schemas.openxmlformats.org/officeDocument/2006/extended-properties' " w:xpath="/ns0:Properties[1]/ns0:Company[1]" w:storeItemID="{6668398D-A668-4E3E-A5EB-62B293D839F1}"/>
                                    <w:text/>
                                  </w:sdtPr>
                                  <w:sdtEndPr/>
                                  <w:sdtContent>
                                    <w:r w:rsidR="00DF457B">
                                      <w:rPr>
                                        <w:caps/>
                                        <w:color w:val="7F7F7F" w:themeColor="text1" w:themeTint="80"/>
                                        <w:sz w:val="18"/>
                                        <w:szCs w:val="18"/>
                                      </w:rPr>
                                      <w:t>[Επωνυμία εταιρείας]</w:t>
                                    </w:r>
                                  </w:sdtContent>
                                </w:sdt>
                                <w:r w:rsidR="00DF457B">
                                  <w:rPr>
                                    <w:caps/>
                                    <w:color w:val="7F7F7F" w:themeColor="text1" w:themeTint="80"/>
                                    <w:sz w:val="18"/>
                                    <w:szCs w:val="18"/>
                                  </w:rPr>
                                  <w:t> </w:t>
                                </w:r>
                                <w:r w:rsidR="00DF457B">
                                  <w:rPr>
                                    <w:color w:val="7F7F7F" w:themeColor="text1" w:themeTint="80"/>
                                    <w:sz w:val="18"/>
                                    <w:szCs w:val="18"/>
                                  </w:rPr>
                                  <w:t>|</w:t>
                                </w:r>
                                <w:sdt>
                                  <w:sdtPr>
                                    <w:rPr>
                                      <w:color w:val="7F7F7F" w:themeColor="text1" w:themeTint="80"/>
                                      <w:sz w:val="18"/>
                                      <w:szCs w:val="18"/>
                                    </w:rPr>
                                    <w:alias w:val="Διεύθυνση"/>
                                    <w:tag w:val=""/>
                                    <w:id w:val="-1023088507"/>
                                    <w:showingPlcHdr/>
                                    <w:dataBinding w:prefixMappings="xmlns:ns0='http://schemas.microsoft.com/office/2006/coverPageProps' " w:xpath="/ns0:CoverPageProperties[1]/ns0:CompanyAddress[1]" w:storeItemID="{55AF091B-3C7A-41E3-B477-F2FDAA23CFDA}"/>
                                    <w:text/>
                                  </w:sdtPr>
                                  <w:sdtEndPr/>
                                  <w:sdtContent>
                                    <w:r w:rsidR="00DF457B">
                                      <w:rPr>
                                        <w:color w:val="7F7F7F" w:themeColor="text1" w:themeTint="80"/>
                                        <w:sz w:val="18"/>
                                        <w:szCs w:val="18"/>
                                      </w:rPr>
                                      <w:t>[Διεύθυνση εταιρείας]</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128" o:spid="_x0000_s1029" type="#_x0000_t202" style="position:absolute;margin-left:0;margin-top:0;width:453pt;height:11.5pt;z-index:251663360;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" filled="f" stroked="f" strokeweight=".5pt">
                    <v:textbox style="mso-fit-shape-to-text:t" inset="1in,0,86.4pt,0">
                      <w:txbxContent>
                        <w:p w:rsidR="00DF457B" w:rsidRDefault="00E708C8">
                          <w:pPr>
                            <w:pStyle w:val="a6"/>
                            <w:rPr>
                              <w:color w:val="7F7F7F" w:themeColor="text1" w:themeTint="80"/>
                              <w:sz w:val="18"/>
                              <w:szCs w:val="18"/>
                            </w:rPr>
                          </w:pPr>
                          <w:sdt>
                            <w:sdtPr>
                              <w:rPr>
                                <w:caps/>
                                <w:color w:val="7F7F7F" w:themeColor="text1" w:themeTint="80"/>
                                <w:sz w:val="18"/>
                                <w:szCs w:val="18"/>
                              </w:rPr>
                              <w:alias w:val="Εταιρεία"/>
                              <w:tag w:val=""/>
                              <w:id w:val="-1880927279"/>
                              <w:showingPlcHdr/>
                              <w:dataBinding w:prefixMappings="xmlns:ns0='http://schemas.openxmlformats.org/officeDocument/2006/extended-properties' " w:xpath="/ns0:Properties[1]/ns0:Company[1]" w:storeItemID="{6668398D-A668-4E3E-A5EB-62B293D839F1}"/>
                              <w:text/>
                            </w:sdtPr>
                            <w:sdtEndPr/>
                            <w:sdtContent>
                              <w:r w:rsidR="00DF457B">
                                <w:rPr>
                                  <w:caps/>
                                  <w:color w:val="7F7F7F" w:themeColor="text1" w:themeTint="80"/>
                                  <w:sz w:val="18"/>
                                  <w:szCs w:val="18"/>
                                </w:rPr>
                                <w:t>[Επωνυμία εταιρείας]</w:t>
                              </w:r>
                            </w:sdtContent>
                          </w:sdt>
                          <w:r w:rsidR="00DF457B">
                            <w:rPr>
                              <w:caps/>
                              <w:color w:val="7F7F7F" w:themeColor="text1" w:themeTint="80"/>
                              <w:sz w:val="18"/>
                              <w:szCs w:val="18"/>
                            </w:rPr>
                            <w:t> </w:t>
                          </w:r>
                          <w:r w:rsidR="00DF457B">
                            <w:rPr>
                              <w:color w:val="7F7F7F" w:themeColor="text1" w:themeTint="80"/>
                              <w:sz w:val="18"/>
                              <w:szCs w:val="18"/>
                            </w:rPr>
                            <w:t>|</w:t>
                          </w:r>
                          <w:sdt>
                            <w:sdtPr>
                              <w:rPr>
                                <w:color w:val="7F7F7F" w:themeColor="text1" w:themeTint="80"/>
                                <w:sz w:val="18"/>
                                <w:szCs w:val="18"/>
                              </w:rPr>
                              <w:alias w:val="Διεύθυνση"/>
                              <w:tag w:val=""/>
                              <w:id w:val="-1023088507"/>
                              <w:showingPlcHdr/>
                              <w:dataBinding w:prefixMappings="xmlns:ns0='http://schemas.microsoft.com/office/2006/coverPageProps' " w:xpath="/ns0:CoverPageProperties[1]/ns0:CompanyAddress[1]" w:storeItemID="{55AF091B-3C7A-41E3-B477-F2FDAA23CFDA}"/>
                              <w:text/>
                            </w:sdtPr>
                            <w:sdtEndPr/>
                            <w:sdtContent>
                              <w:r w:rsidR="00DF457B">
                                <w:rPr>
                                  <w:color w:val="7F7F7F" w:themeColor="text1" w:themeTint="80"/>
                                  <w:sz w:val="18"/>
                                  <w:szCs w:val="18"/>
                                </w:rPr>
                                <w:t>[Διεύθυνση εταιρείας]</w:t>
                              </w:r>
                            </w:sdtContent>
                          </w:sdt>
                        </w:p>
                      </w:txbxContent>
                    </v:textbox>
                    <w10:wrap type="square" anchorx="page" anchory="margin"/>
                  </v:shape>
                </w:pict>
              </mc:Fallback>
            </mc:AlternateContent>
          </w:r>
          <w:r>
            <w:rPr>
              <w:noProof/>
              <w:lang w:eastAsia="el-GR"/>
            </w:rPr>
            <mc:AlternateContent>
              <mc:Choice Requires="wps">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Πλαίσιο κειμένου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Υπότιτλος"/>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DF457B" w:rsidRDefault="00DF457B">
                                    <w:pPr>
                                      <w:pStyle w:val="a6"/>
                                      <w:spacing w:before="40" w:after="40"/>
                                      <w:rPr>
                                        <w:caps/>
                                        <w:color w:val="5B9BD5" w:themeColor="accent1"/>
                                        <w:sz w:val="28"/>
                                        <w:szCs w:val="28"/>
                                      </w:rPr>
                                    </w:pPr>
                                    <w:r>
                                      <w:rPr>
                                        <w:caps/>
                                        <w:color w:val="5B9BD5" w:themeColor="accent1"/>
                                        <w:sz w:val="28"/>
                                        <w:szCs w:val="28"/>
                                      </w:rPr>
                                      <w:t>[Υπότιτλος εγγράφου]</w:t>
                                    </w:r>
                                  </w:p>
                                </w:sdtContent>
                              </w:sdt>
                              <w:sdt>
                                <w:sdtPr>
                                  <w:rPr>
                                    <w:caps/>
                                    <w:color w:val="4472C4" w:themeColor="accent5"/>
                                    <w:sz w:val="24"/>
                                    <w:szCs w:val="24"/>
                                  </w:rPr>
                                  <w:alias w:val="Συντάκτης"/>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DF457B" w:rsidRDefault="00DF457B">
                                    <w:pPr>
                                      <w:pStyle w:val="a6"/>
                                      <w:spacing w:before="40" w:after="40"/>
                                      <w:rPr>
                                        <w:caps/>
                                        <w:color w:val="4472C4" w:themeColor="accent5"/>
                                        <w:sz w:val="24"/>
                                        <w:szCs w:val="24"/>
                                      </w:rPr>
                                    </w:pPr>
                                    <w:r>
                                      <w:rPr>
                                        <w:caps/>
                                        <w:color w:val="4472C4" w:themeColor="accent5"/>
                                        <w:sz w:val="24"/>
                                        <w:szCs w:val="24"/>
                                      </w:rPr>
                                      <w:t>User</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Πλαίσιο κειμένου 129" o:spid="_x0000_s1030" type="#_x0000_t202" style="position:absolute;margin-left:0;margin-top:0;width:453pt;height:38.15pt;z-index:251662336;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" filled="f" stroked="f" strokeweight=".5pt">
                    <v:textbox style="mso-fit-shape-to-text:t" inset="1in,0,86.4pt,0">
                      <w:txbxContent>
                        <w:sdt>
                          <w:sdtPr>
                            <w:rPr>
                              <w:caps/>
                              <w:color w:val="5B9BD5" w:themeColor="accent1"/>
                              <w:sz w:val="28"/>
                              <w:szCs w:val="28"/>
                            </w:rPr>
                            <w:alias w:val="Υπότιτλος"/>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DF457B" w:rsidRDefault="00DF457B">
                              <w:pPr>
                                <w:pStyle w:val="a6"/>
                                <w:spacing w:before="40" w:after="40"/>
                                <w:rPr>
                                  <w:caps/>
                                  <w:color w:val="5B9BD5" w:themeColor="accent1"/>
                                  <w:sz w:val="28"/>
                                  <w:szCs w:val="28"/>
                                </w:rPr>
                              </w:pPr>
                              <w:r>
                                <w:rPr>
                                  <w:caps/>
                                  <w:color w:val="5B9BD5" w:themeColor="accent1"/>
                                  <w:sz w:val="28"/>
                                  <w:szCs w:val="28"/>
                                </w:rPr>
                                <w:t>[Υπότιτλος εγγράφου]</w:t>
                              </w:r>
                            </w:p>
                          </w:sdtContent>
                        </w:sdt>
                        <w:sdt>
                          <w:sdtPr>
                            <w:rPr>
                              <w:caps/>
                              <w:color w:val="4472C4" w:themeColor="accent5"/>
                              <w:sz w:val="24"/>
                              <w:szCs w:val="24"/>
                            </w:rPr>
                            <w:alias w:val="Συντάκτης"/>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DF457B" w:rsidRDefault="00DF457B">
                              <w:pPr>
                                <w:pStyle w:val="a6"/>
                                <w:spacing w:before="40" w:after="40"/>
                                <w:rPr>
                                  <w:caps/>
                                  <w:color w:val="4472C4" w:themeColor="accent5"/>
                                  <w:sz w:val="24"/>
                                  <w:szCs w:val="24"/>
                                </w:rPr>
                              </w:pPr>
                              <w:r>
                                <w:rPr>
                                  <w:caps/>
                                  <w:color w:val="4472C4" w:themeColor="accent5"/>
                                  <w:sz w:val="24"/>
                                  <w:szCs w:val="24"/>
                                </w:rPr>
                                <w:t>User</w:t>
                              </w:r>
                            </w:p>
                          </w:sdtContent>
                        </w:sdt>
                      </w:txbxContent>
                    </v:textbox>
                    <w10:wrap type="square" anchorx="page" anchory="page"/>
                  </v:shape>
                </w:pict>
              </mc:Fallback>
            </mc:AlternateContent>
          </w:r>
          <w:r>
            <w:rPr>
              <w:noProof/>
              <w:lang w:eastAsia="el-GR"/>
            </w:rPr>
            <mc:AlternateContent>
              <mc:Choice Requires="wps">
                <w:drawing>
                  <wp:anchor distT="0" distB="0" distL="114300" distR="114300" simplePos="0" relativeHeight="251661312"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Ορθογώνιο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Έτος"/>
                                  <w:tag w:val=""/>
                                  <w:id w:val="1595126926"/>
                                  <w:showingPlcHdr/>
                                  <w:dataBinding w:prefixMappings="xmlns:ns0='http://schemas.microsoft.com/office/2006/coverPageProps' " w:xpath="/ns0:CoverPageProperties[1]/ns0:PublishDate[1]" w:storeItemID="{55AF091B-3C7A-41E3-B477-F2FDAA23CFDA}"/>
                                  <w:date w:fullDate="2012-03-16T00:00:00Z">
                                    <w:dateFormat w:val="yyyy"/>
                                    <w:lid w:val="el-GR"/>
                                    <w:storeMappedDataAs w:val="dateTime"/>
                                    <w:calendar w:val="gregorian"/>
                                  </w:date>
                                </w:sdtPr>
                                <w:sdtEndPr/>
                                <w:sdtContent>
                                  <w:p w:rsidR="00DF457B" w:rsidRDefault="00DF457B">
                                    <w:pPr>
                                      <w:pStyle w:val="a6"/>
                                      <w:jc w:val="right"/>
                                      <w:rPr>
                                        <w:color w:val="FFFFFF" w:themeColor="background1"/>
                                        <w:sz w:val="24"/>
                                        <w:szCs w:val="24"/>
                                      </w:rPr>
                                    </w:pPr>
                                    <w:r>
                                      <w:rPr>
                                        <w:color w:val="FFFFFF" w:themeColor="background1"/>
                                        <w:sz w:val="24"/>
                                        <w:szCs w:val="24"/>
                                      </w:rPr>
                                      <w:t>[Έτος]</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Ορθογώνιο 130" o:spid="_x0000_s1031" style="position:absolute;margin-left:-4.4pt;margin-top:0;width:46.8pt;height:77.75pt;z-index:251661312;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" fillcolor="#5b9bd5 [3204]" stroked="f" strokeweight="1pt">
                    <v:path arrowok="t"/>
                    <o:lock v:ext="edit" aspectratio="t"/>
                    <v:textbox inset="3.6pt,,3.6pt">
                      <w:txbxContent>
                        <w:sdt>
                          <w:sdtPr>
                            <w:rPr>
                              <w:color w:val="FFFFFF" w:themeColor="background1"/>
                              <w:sz w:val="24"/>
                              <w:szCs w:val="24"/>
                            </w:rPr>
                            <w:alias w:val="Έτος"/>
                            <w:tag w:val=""/>
                            <w:id w:val="1595126926"/>
                            <w:showingPlcHdr/>
                            <w:dataBinding w:prefixMappings="xmlns:ns0='http://schemas.microsoft.com/office/2006/coverPageProps' " w:xpath="/ns0:CoverPageProperties[1]/ns0:PublishDate[1]" w:storeItemID="{55AF091B-3C7A-41E3-B477-F2FDAA23CFDA}"/>
                            <w:date w:fullDate="2012-03-16T00:00:00Z">
                              <w:dateFormat w:val="yyyy"/>
                              <w:lid w:val="el-GR"/>
                              <w:storeMappedDataAs w:val="dateTime"/>
                              <w:calendar w:val="gregorian"/>
                            </w:date>
                          </w:sdtPr>
                          <w:sdtEndPr/>
                          <w:sdtContent>
                            <w:p w:rsidR="00DF457B" w:rsidRDefault="00DF457B">
                              <w:pPr>
                                <w:pStyle w:val="a6"/>
                                <w:jc w:val="right"/>
                                <w:rPr>
                                  <w:color w:val="FFFFFF" w:themeColor="background1"/>
                                  <w:sz w:val="24"/>
                                  <w:szCs w:val="24"/>
                                </w:rPr>
                              </w:pPr>
                              <w:r>
                                <w:rPr>
                                  <w:color w:val="FFFFFF" w:themeColor="background1"/>
                                  <w:sz w:val="24"/>
                                  <w:szCs w:val="24"/>
                                </w:rPr>
                                <w:t>[Έτος]</w:t>
                              </w:r>
                            </w:p>
                          </w:sdtContent>
                        </w:sdt>
                      </w:txbxContent>
                    </v:textbox>
                    <w10:wrap anchorx="margin" anchory="page"/>
                  </v:rect>
                </w:pict>
              </mc:Fallback>
            </mc:AlternateContent>
          </w:r>
          <w:r>
            <w:rPr>
              <w:lang w:val="en-US"/>
            </w:rPr>
            <w:br w:type="page"/>
          </w:r>
        </w:p>
      </w:sdtContent>
    </w:sdt>
    <w:sdt>
      <w:sdtPr>
        <w:rPr>
          <w:rFonts w:ascii="Times New Roman" w:eastAsiaTheme="minorHAnsi" w:hAnsi="Times New Roman" w:cstheme="minorBidi"/>
          <w:color w:val="auto"/>
          <w:sz w:val="24"/>
          <w:szCs w:val="22"/>
          <w:lang w:eastAsia="en-US"/>
        </w:rPr>
        <w:id w:val="1599606741"/>
        <w:docPartObj>
          <w:docPartGallery w:val="Table of Contents"/>
          <w:docPartUnique/>
        </w:docPartObj>
      </w:sdtPr>
      <w:sdtEndPr>
        <w:rPr>
          <w:b/>
          <w:bCs/>
        </w:rPr>
      </w:sdtEndPr>
      <w:sdtContent>
        <w:p w:rsidR="00DF457B" w:rsidRDefault="00DF457B">
          <w:pPr>
            <w:pStyle w:val="a7"/>
          </w:pPr>
          <w:r>
            <w:t>Περιεχόμενα</w:t>
          </w:r>
        </w:p>
        <w:p w:rsidR="00DF457B" w:rsidRDefault="00DF457B">
          <w:pPr>
            <w:pStyle w:val="10"/>
            <w:tabs>
              <w:tab w:val="right" w:leader="dot" w:pos="9060"/>
            </w:tabs>
            <w:rPr>
              <w:rFonts w:asciiTheme="minorHAnsi" w:eastAsiaTheme="minorEastAsia" w:hAnsiTheme="minorHAnsi"/>
              <w:noProof/>
              <w:sz w:val="22"/>
              <w:lang w:eastAsia="el-GR"/>
            </w:rPr>
          </w:pPr>
          <w:r>
            <w:fldChar w:fldCharType="begin"/>
          </w:r>
          <w:r>
            <w:instrText xml:space="preserve"> TOC \o "1-3" \h \z \u </w:instrText>
          </w:r>
          <w:r>
            <w:fldChar w:fldCharType="separate"/>
          </w:r>
          <w:hyperlink w:anchor="_Toc509677247" w:history="1">
            <w:r w:rsidRPr="005A1F6A">
              <w:rPr>
                <w:rStyle w:val="-"/>
                <w:noProof/>
                <w:lang w:val="en-US"/>
              </w:rPr>
              <w:t>Forest</w:t>
            </w:r>
            <w:r>
              <w:rPr>
                <w:noProof/>
                <w:webHidden/>
              </w:rPr>
              <w:tab/>
            </w:r>
            <w:r>
              <w:rPr>
                <w:noProof/>
                <w:webHidden/>
              </w:rPr>
              <w:fldChar w:fldCharType="begin"/>
            </w:r>
            <w:r>
              <w:rPr>
                <w:noProof/>
                <w:webHidden/>
              </w:rPr>
              <w:instrText xml:space="preserve"> PAGEREF _Toc509677247 \h </w:instrText>
            </w:r>
            <w:r>
              <w:rPr>
                <w:noProof/>
                <w:webHidden/>
              </w:rPr>
            </w:r>
            <w:r>
              <w:rPr>
                <w:noProof/>
                <w:webHidden/>
              </w:rPr>
              <w:fldChar w:fldCharType="separate"/>
            </w:r>
            <w:r>
              <w:rPr>
                <w:noProof/>
                <w:webHidden/>
              </w:rPr>
              <w:t>1</w:t>
            </w:r>
            <w:r>
              <w:rPr>
                <w:noProof/>
                <w:webHidden/>
              </w:rPr>
              <w:fldChar w:fldCharType="end"/>
            </w:r>
          </w:hyperlink>
        </w:p>
        <w:p w:rsidR="00DF457B" w:rsidRDefault="00E708C8">
          <w:pPr>
            <w:pStyle w:val="20"/>
            <w:tabs>
              <w:tab w:val="right" w:leader="dot" w:pos="9060"/>
            </w:tabs>
            <w:rPr>
              <w:rFonts w:asciiTheme="minorHAnsi" w:eastAsiaTheme="minorEastAsia" w:hAnsiTheme="minorHAnsi"/>
              <w:noProof/>
              <w:sz w:val="22"/>
              <w:lang w:eastAsia="el-GR"/>
            </w:rPr>
          </w:pPr>
          <w:hyperlink w:anchor="_Toc509677248" w:history="1">
            <w:r w:rsidR="00DF457B" w:rsidRPr="005A1F6A">
              <w:rPr>
                <w:rStyle w:val="-"/>
                <w:noProof/>
                <w:lang w:val="en-US"/>
              </w:rPr>
              <w:t>Water</w:t>
            </w:r>
            <w:r w:rsidR="00DF457B">
              <w:rPr>
                <w:noProof/>
                <w:webHidden/>
              </w:rPr>
              <w:tab/>
            </w:r>
            <w:r w:rsidR="00DF457B">
              <w:rPr>
                <w:noProof/>
                <w:webHidden/>
              </w:rPr>
              <w:fldChar w:fldCharType="begin"/>
            </w:r>
            <w:r w:rsidR="00DF457B">
              <w:rPr>
                <w:noProof/>
                <w:webHidden/>
              </w:rPr>
              <w:instrText xml:space="preserve"> PAGEREF _Toc509677248 \h </w:instrText>
            </w:r>
            <w:r w:rsidR="00DF457B">
              <w:rPr>
                <w:noProof/>
                <w:webHidden/>
              </w:rPr>
            </w:r>
            <w:r w:rsidR="00DF457B">
              <w:rPr>
                <w:noProof/>
                <w:webHidden/>
              </w:rPr>
              <w:fldChar w:fldCharType="separate"/>
            </w:r>
            <w:r w:rsidR="00DF457B">
              <w:rPr>
                <w:noProof/>
                <w:webHidden/>
              </w:rPr>
              <w:t>2</w:t>
            </w:r>
            <w:r w:rsidR="00DF457B">
              <w:rPr>
                <w:noProof/>
                <w:webHidden/>
              </w:rPr>
              <w:fldChar w:fldCharType="end"/>
            </w:r>
          </w:hyperlink>
        </w:p>
        <w:p w:rsidR="00DF457B" w:rsidRDefault="00E708C8">
          <w:pPr>
            <w:pStyle w:val="10"/>
            <w:tabs>
              <w:tab w:val="right" w:leader="dot" w:pos="9060"/>
            </w:tabs>
            <w:rPr>
              <w:rFonts w:asciiTheme="minorHAnsi" w:eastAsiaTheme="minorEastAsia" w:hAnsiTheme="minorHAnsi"/>
              <w:noProof/>
              <w:sz w:val="22"/>
              <w:lang w:eastAsia="el-GR"/>
            </w:rPr>
          </w:pPr>
          <w:hyperlink w:anchor="_Toc509677249" w:history="1">
            <w:r w:rsidR="00DF457B" w:rsidRPr="005A1F6A">
              <w:rPr>
                <w:rStyle w:val="-"/>
                <w:noProof/>
                <w:lang w:val="en-US"/>
              </w:rPr>
              <w:t>Recycling</w:t>
            </w:r>
            <w:r w:rsidR="00DF457B">
              <w:rPr>
                <w:noProof/>
                <w:webHidden/>
              </w:rPr>
              <w:tab/>
            </w:r>
            <w:r w:rsidR="00DF457B">
              <w:rPr>
                <w:noProof/>
                <w:webHidden/>
              </w:rPr>
              <w:fldChar w:fldCharType="begin"/>
            </w:r>
            <w:r w:rsidR="00DF457B">
              <w:rPr>
                <w:noProof/>
                <w:webHidden/>
              </w:rPr>
              <w:instrText xml:space="preserve"> PAGEREF _Toc509677249 \h </w:instrText>
            </w:r>
            <w:r w:rsidR="00DF457B">
              <w:rPr>
                <w:noProof/>
                <w:webHidden/>
              </w:rPr>
            </w:r>
            <w:r w:rsidR="00DF457B">
              <w:rPr>
                <w:noProof/>
                <w:webHidden/>
              </w:rPr>
              <w:fldChar w:fldCharType="separate"/>
            </w:r>
            <w:r w:rsidR="00DF457B">
              <w:rPr>
                <w:noProof/>
                <w:webHidden/>
              </w:rPr>
              <w:t>3</w:t>
            </w:r>
            <w:r w:rsidR="00DF457B">
              <w:rPr>
                <w:noProof/>
                <w:webHidden/>
              </w:rPr>
              <w:fldChar w:fldCharType="end"/>
            </w:r>
          </w:hyperlink>
        </w:p>
        <w:p w:rsidR="00DF457B" w:rsidRDefault="00E708C8">
          <w:pPr>
            <w:pStyle w:val="20"/>
            <w:tabs>
              <w:tab w:val="right" w:leader="dot" w:pos="9060"/>
            </w:tabs>
            <w:rPr>
              <w:rFonts w:asciiTheme="minorHAnsi" w:eastAsiaTheme="minorEastAsia" w:hAnsiTheme="minorHAnsi"/>
              <w:noProof/>
              <w:sz w:val="22"/>
              <w:lang w:eastAsia="el-GR"/>
            </w:rPr>
          </w:pPr>
          <w:hyperlink w:anchor="_Toc509677250" w:history="1">
            <w:r w:rsidR="00DF457B" w:rsidRPr="005A1F6A">
              <w:rPr>
                <w:rStyle w:val="-"/>
                <w:noProof/>
                <w:lang w:val="en-US"/>
              </w:rPr>
              <w:t>Natural Environment</w:t>
            </w:r>
            <w:r w:rsidR="00DF457B">
              <w:rPr>
                <w:noProof/>
                <w:webHidden/>
              </w:rPr>
              <w:tab/>
            </w:r>
            <w:r w:rsidR="00DF457B">
              <w:rPr>
                <w:noProof/>
                <w:webHidden/>
              </w:rPr>
              <w:fldChar w:fldCharType="begin"/>
            </w:r>
            <w:r w:rsidR="00DF457B">
              <w:rPr>
                <w:noProof/>
                <w:webHidden/>
              </w:rPr>
              <w:instrText xml:space="preserve"> PAGEREF _Toc509677250 \h </w:instrText>
            </w:r>
            <w:r w:rsidR="00DF457B">
              <w:rPr>
                <w:noProof/>
                <w:webHidden/>
              </w:rPr>
            </w:r>
            <w:r w:rsidR="00DF457B">
              <w:rPr>
                <w:noProof/>
                <w:webHidden/>
              </w:rPr>
              <w:fldChar w:fldCharType="separate"/>
            </w:r>
            <w:r w:rsidR="00DF457B">
              <w:rPr>
                <w:noProof/>
                <w:webHidden/>
              </w:rPr>
              <w:t>5</w:t>
            </w:r>
            <w:r w:rsidR="00DF457B">
              <w:rPr>
                <w:noProof/>
                <w:webHidden/>
              </w:rPr>
              <w:fldChar w:fldCharType="end"/>
            </w:r>
          </w:hyperlink>
        </w:p>
        <w:p w:rsidR="00DF457B" w:rsidRDefault="00E708C8">
          <w:pPr>
            <w:pStyle w:val="20"/>
            <w:tabs>
              <w:tab w:val="right" w:leader="dot" w:pos="9060"/>
            </w:tabs>
            <w:rPr>
              <w:rFonts w:asciiTheme="minorHAnsi" w:eastAsiaTheme="minorEastAsia" w:hAnsiTheme="minorHAnsi"/>
              <w:noProof/>
              <w:sz w:val="22"/>
              <w:lang w:eastAsia="el-GR"/>
            </w:rPr>
          </w:pPr>
          <w:hyperlink w:anchor="_Toc509677251" w:history="1">
            <w:r w:rsidR="00DF457B" w:rsidRPr="005A1F6A">
              <w:rPr>
                <w:rStyle w:val="-"/>
                <w:noProof/>
                <w:lang w:val="en-US"/>
              </w:rPr>
              <w:t>Ecosystem</w:t>
            </w:r>
            <w:r w:rsidR="00DF457B">
              <w:rPr>
                <w:noProof/>
                <w:webHidden/>
              </w:rPr>
              <w:tab/>
            </w:r>
            <w:r w:rsidR="00DF457B">
              <w:rPr>
                <w:noProof/>
                <w:webHidden/>
              </w:rPr>
              <w:fldChar w:fldCharType="begin"/>
            </w:r>
            <w:r w:rsidR="00DF457B">
              <w:rPr>
                <w:noProof/>
                <w:webHidden/>
              </w:rPr>
              <w:instrText xml:space="preserve"> PAGEREF _Toc509677251 \h </w:instrText>
            </w:r>
            <w:r w:rsidR="00DF457B">
              <w:rPr>
                <w:noProof/>
                <w:webHidden/>
              </w:rPr>
            </w:r>
            <w:r w:rsidR="00DF457B">
              <w:rPr>
                <w:noProof/>
                <w:webHidden/>
              </w:rPr>
              <w:fldChar w:fldCharType="separate"/>
            </w:r>
            <w:r w:rsidR="00DF457B">
              <w:rPr>
                <w:noProof/>
                <w:webHidden/>
              </w:rPr>
              <w:t>6</w:t>
            </w:r>
            <w:r w:rsidR="00DF457B">
              <w:rPr>
                <w:noProof/>
                <w:webHidden/>
              </w:rPr>
              <w:fldChar w:fldCharType="end"/>
            </w:r>
          </w:hyperlink>
        </w:p>
        <w:p w:rsidR="00DF457B" w:rsidRDefault="00DF457B">
          <w:r>
            <w:rPr>
              <w:b/>
              <w:bCs/>
            </w:rPr>
            <w:fldChar w:fldCharType="end"/>
          </w:r>
        </w:p>
      </w:sdtContent>
    </w:sdt>
    <w:p w:rsidR="007A5BE9" w:rsidRDefault="007A5BE9" w:rsidP="006C5BB8">
      <w:pPr>
        <w:pStyle w:val="1"/>
        <w:rPr>
          <w:lang w:val="en-US"/>
        </w:rPr>
      </w:pPr>
      <w:bookmarkStart w:id="2" w:name="_Toc509677247"/>
      <w:r>
        <w:rPr>
          <w:lang w:val="en-US"/>
        </w:rPr>
        <w:t>Forest</w:t>
      </w:r>
      <w:bookmarkEnd w:id="2"/>
    </w:p>
    <w:p w:rsidR="007A5BE9" w:rsidRPr="007A5BE9" w:rsidRDefault="007A5BE9" w:rsidP="006C5BB8">
      <w:pPr>
        <w:spacing w:before="240" w:after="240"/>
        <w:rPr>
          <w:lang w:val="en-US"/>
        </w:rPr>
      </w:pPr>
      <w:r w:rsidRPr="007A5BE9">
        <w:rPr>
          <w:lang w:val="en-US"/>
        </w:rPr>
        <w:t xml:space="preserve">A forest is a </w:t>
      </w:r>
      <w:del w:id="3" w:author="User" w:date="2018-03-24T18:24:00Z">
        <w:r w:rsidRPr="007A5BE9" w:rsidDel="006B5023">
          <w:rPr>
            <w:lang w:val="en-US"/>
          </w:rPr>
          <w:delText xml:space="preserve">large </w:delText>
        </w:r>
      </w:del>
      <w:ins w:id="4" w:author="User" w:date="2018-03-24T18:24:00Z">
        <w:r w:rsidR="006B5023">
          <w:rPr>
            <w:lang w:val="en-US"/>
          </w:rPr>
          <w:t xml:space="preserve"> big</w:t>
        </w:r>
        <w:r w:rsidR="006B5023" w:rsidRPr="007A5BE9">
          <w:rPr>
            <w:lang w:val="en-US"/>
          </w:rPr>
          <w:t xml:space="preserve"> </w:t>
        </w:r>
      </w:ins>
      <w:r w:rsidRPr="007A5BE9">
        <w:rPr>
          <w:lang w:val="en-US"/>
        </w:rPr>
        <w:t xml:space="preserve">area dominated by trees.[1] Hundreds of more precise definitions of forest are used throughout the world, incorporating factors such as tree density, tree height, land use, </w:t>
      </w:r>
      <w:ins w:id="5" w:author="User" w:date="2018-03-24T18:26:00Z">
        <w:r w:rsidR="006B5023">
          <w:rPr>
            <w:lang w:val="en-US"/>
          </w:rPr>
          <w:t>judicial</w:t>
        </w:r>
      </w:ins>
      <w:ins w:id="6" w:author="User" w:date="2018-03-24T18:29:00Z">
        <w:r w:rsidR="006B5023">
          <w:rPr>
            <w:lang w:val="en-US"/>
          </w:rPr>
          <w:t xml:space="preserve"> </w:t>
        </w:r>
      </w:ins>
      <w:del w:id="7" w:author="User" w:date="2018-03-24T18:26:00Z">
        <w:r w:rsidRPr="007A5BE9" w:rsidDel="006B5023">
          <w:rPr>
            <w:lang w:val="en-US"/>
          </w:rPr>
          <w:delText>legal</w:delText>
        </w:r>
      </w:del>
      <w:r w:rsidRPr="007A5BE9">
        <w:rPr>
          <w:lang w:val="en-US"/>
        </w:rPr>
        <w:t xml:space="preserve"> standing and </w:t>
      </w:r>
      <w:del w:id="8" w:author="User" w:date="2018-03-24T18:27:00Z">
        <w:r w:rsidRPr="007A5BE9" w:rsidDel="006B5023">
          <w:rPr>
            <w:lang w:val="en-US"/>
          </w:rPr>
          <w:delText xml:space="preserve">ecological </w:delText>
        </w:r>
      </w:del>
      <w:ins w:id="9" w:author="User" w:date="2018-03-24T18:27:00Z">
        <w:r w:rsidR="006B5023">
          <w:rPr>
            <w:lang w:val="en-US"/>
          </w:rPr>
          <w:t xml:space="preserve"> eco-friendly</w:t>
        </w:r>
        <w:r w:rsidR="006B5023" w:rsidRPr="007A5BE9">
          <w:rPr>
            <w:lang w:val="en-US"/>
          </w:rPr>
          <w:t xml:space="preserve"> </w:t>
        </w:r>
      </w:ins>
      <w:r w:rsidRPr="007A5BE9">
        <w:rPr>
          <w:lang w:val="en-US"/>
        </w:rPr>
        <w:t xml:space="preserve">function.[2][3][4] According to the </w:t>
      </w:r>
      <w:ins w:id="10" w:author="User" w:date="2018-03-24T18:28:00Z">
        <w:r w:rsidR="006B5023">
          <w:rPr>
            <w:lang w:val="en-US"/>
          </w:rPr>
          <w:t xml:space="preserve">extensively </w:t>
        </w:r>
      </w:ins>
      <w:del w:id="11" w:author="User" w:date="2018-03-24T18:28:00Z">
        <w:r w:rsidRPr="007A5BE9" w:rsidDel="006B5023">
          <w:rPr>
            <w:lang w:val="en-US"/>
          </w:rPr>
          <w:delText xml:space="preserve">widely </w:delText>
        </w:r>
      </w:del>
      <w:r w:rsidRPr="007A5BE9">
        <w:rPr>
          <w:lang w:val="en-US"/>
        </w:rPr>
        <w:t>used[5][6] Food and Agriculture Organization definition, forests covered 4 billion hectares (9.9×109 acres) (15 million square miles) or approximately 30 percent of the world's land area in 2006.[4]</w:t>
      </w:r>
    </w:p>
    <w:p w:rsidR="007A5BE9" w:rsidRDefault="007A5BE9" w:rsidP="006C5BB8">
      <w:pPr>
        <w:spacing w:before="240" w:after="240"/>
        <w:rPr>
          <w:lang w:val="en-US"/>
        </w:rPr>
      </w:pPr>
      <w:r w:rsidRPr="007A5BE9">
        <w:rPr>
          <w:lang w:val="en-US"/>
        </w:rPr>
        <w:t>Forests are the dominant terrestrial ecosystem of Earth, and are distributed across the globe</w:t>
      </w:r>
      <w:proofErr w:type="gramStart"/>
      <w:r w:rsidRPr="007A5BE9">
        <w:rPr>
          <w:lang w:val="en-US"/>
        </w:rPr>
        <w:t>.[</w:t>
      </w:r>
      <w:proofErr w:type="gramEnd"/>
      <w:r w:rsidRPr="007A5BE9">
        <w:rPr>
          <w:lang w:val="en-US"/>
        </w:rPr>
        <w:t>7] Forests account for 75% of the gross primary productivity of the Earth's biosphere, and contain 80% o</w:t>
      </w:r>
      <w:r>
        <w:rPr>
          <w:lang w:val="en-US"/>
        </w:rPr>
        <w:t>f the Earth's plant biomass.[7]</w:t>
      </w:r>
    </w:p>
    <w:p w:rsidR="007A5BE9" w:rsidRDefault="007A5BE9" w:rsidP="006C5BB8">
      <w:pPr>
        <w:spacing w:before="240" w:after="240"/>
        <w:rPr>
          <w:lang w:val="en-US"/>
        </w:rPr>
      </w:pPr>
      <w:r w:rsidRPr="007A5BE9">
        <w:rPr>
          <w:lang w:val="en-US"/>
        </w:rPr>
        <w:t xml:space="preserve">Forests at different latitudes and elevations form distinctly different </w:t>
      </w:r>
      <w:proofErr w:type="spellStart"/>
      <w:r w:rsidRPr="007A5BE9">
        <w:rPr>
          <w:lang w:val="en-US"/>
        </w:rPr>
        <w:t>ecozones</w:t>
      </w:r>
      <w:proofErr w:type="spellEnd"/>
      <w:r w:rsidRPr="007A5BE9">
        <w:rPr>
          <w:lang w:val="en-US"/>
        </w:rPr>
        <w:t>: boreal forests near the poles, tropical forests near the equator and temperate forests at mid-latitudes. Higher elevation areas tend to support forests similar to those at higher latitudes, and amount of precipitation also affects forest composit</w:t>
      </w:r>
      <w:r>
        <w:rPr>
          <w:lang w:val="en-US"/>
        </w:rPr>
        <w:t>ion.</w:t>
      </w:r>
    </w:p>
    <w:p w:rsidR="00A47DEE" w:rsidRDefault="007A5BE9" w:rsidP="006C5BB8">
      <w:pPr>
        <w:spacing w:before="240" w:after="240"/>
        <w:rPr>
          <w:lang w:val="en-US"/>
        </w:rPr>
      </w:pPr>
      <w:r w:rsidRPr="007A5BE9">
        <w:rPr>
          <w:lang w:val="en-US"/>
        </w:rPr>
        <w:t>Human society and forests influence each other in both positive and negative ways</w:t>
      </w:r>
      <w:proofErr w:type="gramStart"/>
      <w:r w:rsidRPr="007A5BE9">
        <w:rPr>
          <w:lang w:val="en-US"/>
        </w:rPr>
        <w:t>.[</w:t>
      </w:r>
      <w:proofErr w:type="gramEnd"/>
      <w:r w:rsidRPr="007A5BE9">
        <w:rPr>
          <w:lang w:val="en-US"/>
        </w:rPr>
        <w:t>8] Forests provide ecosystem services to humans and serve as tourist attractions. Forests can also affect people's health. Human activities, including harvesting forest resources, can negatively affect forest ecosystems.</w:t>
      </w:r>
    </w:p>
    <w:p w:rsidR="007A5BE9" w:rsidRDefault="007A5BE9" w:rsidP="006C5BB8">
      <w:pPr>
        <w:spacing w:before="240" w:after="240"/>
        <w:rPr>
          <w:lang w:val="en-US"/>
        </w:rPr>
      </w:pPr>
      <w:r w:rsidRPr="007A5BE9">
        <w:rPr>
          <w:lang w:val="en-US"/>
        </w:rPr>
        <w:t xml:space="preserve">Although forest is a term of common parlance, there is no universally </w:t>
      </w:r>
      <w:proofErr w:type="spellStart"/>
      <w:r w:rsidRPr="007A5BE9">
        <w:rPr>
          <w:lang w:val="en-US"/>
        </w:rPr>
        <w:t>recognised</w:t>
      </w:r>
      <w:proofErr w:type="spellEnd"/>
      <w:r w:rsidRPr="007A5BE9">
        <w:rPr>
          <w:lang w:val="en-US"/>
        </w:rPr>
        <w:t xml:space="preserve"> precise definition, with more than 800 definitions of forest used around the world</w:t>
      </w:r>
      <w:proofErr w:type="gramStart"/>
      <w:r w:rsidRPr="007A5BE9">
        <w:rPr>
          <w:lang w:val="en-US"/>
        </w:rPr>
        <w:t>.[</w:t>
      </w:r>
      <w:proofErr w:type="gramEnd"/>
      <w:r w:rsidRPr="007A5BE9">
        <w:rPr>
          <w:lang w:val="en-US"/>
        </w:rPr>
        <w:t>4] Although a forest is usually defined by the presence of trees, under many definitions an area completely lacking trees may still be considered a forest if it grew trees in the past, will grow trees in the future,[9] or was legally designated as a forest regardless of vegetation type.[10][11]</w:t>
      </w:r>
    </w:p>
    <w:p w:rsidR="007A5BE9" w:rsidRDefault="007A5BE9" w:rsidP="006C5BB8">
      <w:pPr>
        <w:spacing w:before="240" w:after="240"/>
        <w:rPr>
          <w:lang w:val="en-US"/>
        </w:rPr>
        <w:sectPr w:rsidR="007A5BE9" w:rsidSect="00DF457B">
          <w:headerReference w:type="default" r:id="rId7"/>
          <w:footerReference w:type="default" r:id="rId8"/>
          <w:headerReference w:type="first" r:id="rId9"/>
          <w:footerReference w:type="first" r:id="rId10"/>
          <w:pgSz w:w="11906" w:h="16838"/>
          <w:pgMar w:top="1418" w:right="1418" w:bottom="1418" w:left="1418" w:header="708" w:footer="708" w:gutter="0"/>
          <w:pgNumType w:start="0"/>
          <w:cols w:space="708"/>
          <w:titlePg/>
          <w:docGrid w:linePitch="360"/>
        </w:sectPr>
      </w:pPr>
    </w:p>
    <w:p w:rsidR="007A5BE9" w:rsidRDefault="007A5BE9" w:rsidP="006C5BB8">
      <w:pPr>
        <w:pStyle w:val="2"/>
        <w:rPr>
          <w:lang w:val="en-US"/>
        </w:rPr>
      </w:pPr>
      <w:bookmarkStart w:id="12" w:name="_Toc509677248"/>
      <w:r>
        <w:rPr>
          <w:lang w:val="en-US"/>
        </w:rPr>
        <w:lastRenderedPageBreak/>
        <w:t>Water</w:t>
      </w:r>
      <w:bookmarkEnd w:id="12"/>
    </w:p>
    <w:p w:rsidR="007A5BE9" w:rsidRPr="007A5BE9" w:rsidRDefault="007A5BE9" w:rsidP="006C5BB8">
      <w:pPr>
        <w:spacing w:before="240" w:after="240"/>
        <w:rPr>
          <w:lang w:val="en-US"/>
        </w:rPr>
      </w:pPr>
      <w:r w:rsidRPr="007A5BE9">
        <w:rPr>
          <w:lang w:val="en-US"/>
        </w:rPr>
        <w:t>Water is a transparent, tasteless, odorless, and nearly colorless chemical substance that is the main constituent of Earth's streams, lakes, and oceans, and the fluids of most living organisms. Its chemical formula is H2O, meaning that each of its molecules contains one oxygen and two hydrogen atoms that are connected by covalent bonds. Strictly speaking, water refers to the liquid state of a substance that prevails at standard ambient temperature and pressure; but it often refers also to its solid state (ice) or its gaseous state (steam or water vapor). It also occurs in nature as snow, glaciers, ice packs and icebergs, clouds, fog, dew, aquifers, and atmospheric humidity.</w:t>
      </w:r>
    </w:p>
    <w:p w:rsidR="007A5BE9" w:rsidRPr="007A5BE9" w:rsidRDefault="007A5BE9" w:rsidP="006C5BB8">
      <w:pPr>
        <w:spacing w:before="240" w:after="240"/>
        <w:rPr>
          <w:lang w:val="en-US"/>
        </w:rPr>
      </w:pPr>
      <w:r w:rsidRPr="007A5BE9">
        <w:rPr>
          <w:lang w:val="en-US"/>
        </w:rPr>
        <w:t>Water covers 71% of the Earth's surface</w:t>
      </w:r>
      <w:proofErr w:type="gramStart"/>
      <w:r w:rsidRPr="007A5BE9">
        <w:rPr>
          <w:lang w:val="en-US"/>
        </w:rPr>
        <w:t>.[</w:t>
      </w:r>
      <w:proofErr w:type="gramEnd"/>
      <w:r w:rsidRPr="007A5BE9">
        <w:rPr>
          <w:lang w:val="en-US"/>
        </w:rPr>
        <w:t>1] It is vital for all known forms of life. On Earth, 96.5% of the planet's crust water is found in seas and oceans, 1.7% in groundwater, 1.7% in glaciers and the ice caps of Antarctica and Greenland, a small fraction in other large water bodies, 0.001% in the air as vapor, clouds (formed of ice and liquid water suspended in air), and precipitation.[2][3] Only 2.5% of this water is freshwater, and 98.8% of that water is in ice (excepting ice in clouds) and groundwater. Less than 0.3% of all freshwater is in rivers, lakes, and the atmosphere, and an even smaller amount of the Earth's freshwater (0.003%) is contained within biological bodies and manufactured products</w:t>
      </w:r>
      <w:proofErr w:type="gramStart"/>
      <w:r w:rsidRPr="007A5BE9">
        <w:rPr>
          <w:lang w:val="en-US"/>
        </w:rPr>
        <w:t>.[</w:t>
      </w:r>
      <w:proofErr w:type="gramEnd"/>
      <w:r w:rsidRPr="007A5BE9">
        <w:rPr>
          <w:lang w:val="en-US"/>
        </w:rPr>
        <w:t>2] A greater quantity of water is found in the earth's interior.[4]</w:t>
      </w:r>
    </w:p>
    <w:p w:rsidR="007A5BE9" w:rsidRPr="007A5BE9" w:rsidRDefault="007A5BE9" w:rsidP="006C5BB8">
      <w:pPr>
        <w:spacing w:before="240" w:after="240"/>
        <w:rPr>
          <w:lang w:val="en-US"/>
        </w:rPr>
      </w:pPr>
      <w:r w:rsidRPr="007A5BE9">
        <w:rPr>
          <w:lang w:val="en-US"/>
        </w:rPr>
        <w:t>Water on Earth moves continually through the water cycle of evaporation and transpiration (evapotranspiration), condensation, precipitation, and runoff, usually reaching the sea. Evaporation and transpiration contribute to the precipitation over land. Large amounts of water are also chemically combined or adsorbed in hydrated minerals.</w:t>
      </w:r>
    </w:p>
    <w:p w:rsidR="007A5BE9" w:rsidRPr="007A5BE9" w:rsidRDefault="007A5BE9" w:rsidP="006C5BB8">
      <w:pPr>
        <w:spacing w:before="240" w:after="240"/>
        <w:rPr>
          <w:lang w:val="en-US"/>
        </w:rPr>
      </w:pPr>
      <w:r w:rsidRPr="007A5BE9">
        <w:rPr>
          <w:lang w:val="en-US"/>
        </w:rPr>
        <w:t>Safe drinking water is essential to humans and other lifeforms even though it provides no calories or organic nutrients. Access to safe drinking water has improved over the last decades in almost every part of the world, but approximately one billion people still lack access to safe water and over 2.5 billion lack access to adequate sanitation.[5] However, some observers have estimated that by 2025 more than half of the world population will be facing water-based vulnerability.[6] A report, issued in November 2009, suggests that by 2030, in some developing regions of the world, water demand will exceed supply by 50%.[7]</w:t>
      </w:r>
    </w:p>
    <w:p w:rsidR="007A5BE9" w:rsidRDefault="007A5BE9" w:rsidP="006C5BB8">
      <w:pPr>
        <w:spacing w:before="240" w:after="240"/>
        <w:rPr>
          <w:lang w:val="en-US"/>
        </w:rPr>
        <w:sectPr w:rsidR="007A5BE9" w:rsidSect="007362C3">
          <w:headerReference w:type="default" r:id="rId11"/>
          <w:footerReference w:type="default" r:id="rId12"/>
          <w:pgSz w:w="11906" w:h="16838"/>
          <w:pgMar w:top="1418" w:right="1418" w:bottom="1418" w:left="1418" w:header="708" w:footer="708" w:gutter="0"/>
          <w:cols w:space="708"/>
          <w:docGrid w:linePitch="360"/>
        </w:sectPr>
      </w:pPr>
    </w:p>
    <w:p w:rsidR="007A5BE9" w:rsidRDefault="007A5BE9" w:rsidP="006C5BB8">
      <w:pPr>
        <w:pStyle w:val="1"/>
        <w:rPr>
          <w:lang w:val="en-US"/>
        </w:rPr>
      </w:pPr>
      <w:bookmarkStart w:id="13" w:name="_Toc509677249"/>
      <w:r>
        <w:rPr>
          <w:lang w:val="en-US"/>
        </w:rPr>
        <w:lastRenderedPageBreak/>
        <w:t>Recycling</w:t>
      </w:r>
      <w:bookmarkEnd w:id="13"/>
    </w:p>
    <w:p w:rsidR="007A5BE9" w:rsidRPr="007A5BE9" w:rsidRDefault="007A5BE9" w:rsidP="006C5BB8">
      <w:pPr>
        <w:spacing w:before="240" w:after="240"/>
        <w:rPr>
          <w:lang w:val="en-US"/>
        </w:rPr>
      </w:pPr>
      <w:r w:rsidRPr="007A5BE9">
        <w:rPr>
          <w:lang w:val="en-US"/>
        </w:rPr>
        <w:t>Recycling is the process of converting waste materials into new materials and objects. It is an alternative to "conventional" waste disposal that can save material and help lower greenhouse gas emissions (compared to plastic production</w:t>
      </w:r>
      <w:proofErr w:type="gramStart"/>
      <w:r w:rsidRPr="007A5BE9">
        <w:rPr>
          <w:lang w:val="en-US"/>
        </w:rPr>
        <w:t>,[</w:t>
      </w:r>
      <w:proofErr w:type="gramEnd"/>
      <w:r w:rsidRPr="007A5BE9">
        <w:rPr>
          <w:lang w:val="en-US"/>
        </w:rPr>
        <w:t>1][2] for example). Recycling can prevent the waste of potentially useful materials and reduce the consumption of fresh raw materials, thereby reducing: energy usage, air pollution (from incineration), and water pollution (from landfilling).</w:t>
      </w:r>
    </w:p>
    <w:p w:rsidR="007A5BE9" w:rsidRPr="007A5BE9" w:rsidRDefault="007A5BE9" w:rsidP="006C5BB8">
      <w:pPr>
        <w:spacing w:before="240" w:after="240"/>
        <w:rPr>
          <w:lang w:val="en-US"/>
        </w:rPr>
      </w:pPr>
      <w:r w:rsidRPr="007A5BE9">
        <w:rPr>
          <w:lang w:val="en-US"/>
        </w:rPr>
        <w:t>Recycling is a key component of modern waste reduction and is the third component of the "Reduce, Reuse, and Recycle" waste hierarchy</w:t>
      </w:r>
      <w:proofErr w:type="gramStart"/>
      <w:r w:rsidRPr="007A5BE9">
        <w:rPr>
          <w:lang w:val="en-US"/>
        </w:rPr>
        <w:t>.[</w:t>
      </w:r>
      <w:proofErr w:type="gramEnd"/>
      <w:r w:rsidRPr="007A5BE9">
        <w:rPr>
          <w:lang w:val="en-US"/>
        </w:rPr>
        <w:t>3][4]</w:t>
      </w:r>
    </w:p>
    <w:p w:rsidR="007A5BE9" w:rsidRPr="007A5BE9" w:rsidRDefault="007A5BE9" w:rsidP="006C5BB8">
      <w:pPr>
        <w:spacing w:before="240" w:after="240"/>
        <w:rPr>
          <w:lang w:val="en-US"/>
        </w:rPr>
      </w:pPr>
      <w:r w:rsidRPr="007A5BE9">
        <w:rPr>
          <w:lang w:val="en-US"/>
        </w:rPr>
        <w:t>There are some ISO standards related to recycling such as ISO 15270:2008 for plastics waste and ISO 14001:2004 for environmental management control of recycling practice.</w:t>
      </w:r>
    </w:p>
    <w:p w:rsidR="007A5BE9" w:rsidRPr="007A5BE9" w:rsidRDefault="007A5BE9" w:rsidP="006C5BB8">
      <w:pPr>
        <w:spacing w:before="240" w:after="240"/>
        <w:rPr>
          <w:lang w:val="en-US"/>
        </w:rPr>
      </w:pPr>
      <w:r w:rsidRPr="007A5BE9">
        <w:rPr>
          <w:lang w:val="en-US"/>
        </w:rPr>
        <w:t>Recyclable materials include many kinds of glass, paper, and cardboard, metal, plastic, tires, textiles, and electronics. The composting or other reuse of biodegradable waste—such as food or garden waste—is also considered recycling.[2] Materials to be recycled are either brought to a collection center or picked up from the curbside, then sorted, cleaned, and reprocessed into new materials destined for manufacturing.</w:t>
      </w:r>
    </w:p>
    <w:p w:rsidR="0085520B" w:rsidRDefault="007A5BE9" w:rsidP="0079500C">
      <w:pPr>
        <w:spacing w:before="240" w:after="240"/>
        <w:rPr>
          <w:lang w:val="en-US"/>
        </w:rPr>
      </w:pPr>
      <w:r w:rsidRPr="007A5BE9">
        <w:rPr>
          <w:lang w:val="en-US"/>
        </w:rPr>
        <w:t>In the strictest sense, recycling of a material would produce a fresh supply of the same material—for example, used office paper would be converted into new office paper or used polystyrene foam into new polystyrene. However, this is often difficult or too expensive (compared with producing the same product from raw materials or other sources), so "recycling" of many products or materials involves their reuse in producing different materials (for example, paperboard) instead. Another form of recycling is the salvage of certain materials from complex products, either due to their intrinsic value (such as lead from car batteries, or gold from circuit boards), or due to their hazardous nature (e.g., removal and reuse of mercury from thermometers and thermostats).</w:t>
      </w:r>
    </w:p>
    <w:p w:rsidR="00271F9A" w:rsidRDefault="00271F9A" w:rsidP="0079500C">
      <w:pPr>
        <w:spacing w:before="240" w:after="240"/>
        <w:ind w:firstLine="0"/>
        <w:rPr>
          <w:lang w:val="en-US"/>
        </w:rPr>
        <w:sectPr w:rsidR="00271F9A" w:rsidSect="007362C3">
          <w:headerReference w:type="default" r:id="rId13"/>
          <w:footerReference w:type="default" r:id="rId14"/>
          <w:pgSz w:w="11906" w:h="16838"/>
          <w:pgMar w:top="1418" w:right="1418" w:bottom="1418" w:left="1418" w:header="708" w:footer="708" w:gutter="0"/>
          <w:cols w:space="708"/>
          <w:docGrid w:linePitch="360"/>
        </w:sectPr>
      </w:pPr>
    </w:p>
    <w:tbl>
      <w:tblPr>
        <w:tblStyle w:val="4-5"/>
        <w:tblpPr w:leftFromText="180" w:rightFromText="180" w:tblpY="570"/>
        <w:tblW w:w="9388" w:type="dxa"/>
        <w:tblLook w:val="04A0" w:firstRow="1" w:lastRow="0" w:firstColumn="1" w:lastColumn="0" w:noHBand="0" w:noVBand="1"/>
      </w:tblPr>
      <w:tblGrid>
        <w:gridCol w:w="1872"/>
        <w:gridCol w:w="1872"/>
        <w:gridCol w:w="1896"/>
        <w:gridCol w:w="1871"/>
        <w:gridCol w:w="1877"/>
      </w:tblGrid>
      <w:tr w:rsidR="00BC34E1" w:rsidTr="00B62981">
        <w:trPr>
          <w:cnfStyle w:val="100000000000" w:firstRow="1" w:lastRow="0" w:firstColumn="0" w:lastColumn="0" w:oddVBand="0" w:evenVBand="0" w:oddHBand="0"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1872" w:type="dxa"/>
          </w:tcPr>
          <w:p w:rsidR="00271F9A" w:rsidRPr="00BC34E1" w:rsidRDefault="00271F9A" w:rsidP="00B62981">
            <w:pPr>
              <w:spacing w:before="240" w:after="240"/>
              <w:ind w:firstLine="0"/>
              <w:jc w:val="center"/>
              <w:rPr>
                <w:lang w:val="en-US"/>
              </w:rPr>
            </w:pPr>
            <w:r w:rsidRPr="00BC34E1">
              <w:rPr>
                <w:lang w:val="en-US"/>
              </w:rPr>
              <w:lastRenderedPageBreak/>
              <w:t>LESSON</w:t>
            </w:r>
          </w:p>
        </w:tc>
        <w:tc>
          <w:tcPr>
            <w:tcW w:w="1872" w:type="dxa"/>
          </w:tcPr>
          <w:p w:rsidR="00271F9A" w:rsidRPr="00BC34E1" w:rsidRDefault="00271F9A" w:rsidP="00B62981">
            <w:pPr>
              <w:spacing w:before="240" w:after="240"/>
              <w:ind w:firstLine="0"/>
              <w:jc w:val="center"/>
              <w:cnfStyle w:val="100000000000" w:firstRow="1" w:lastRow="0" w:firstColumn="0" w:lastColumn="0" w:oddVBand="0" w:evenVBand="0" w:oddHBand="0" w:evenHBand="0" w:firstRowFirstColumn="0" w:firstRowLastColumn="0" w:lastRowFirstColumn="0" w:lastRowLastColumn="0"/>
              <w:rPr>
                <w:lang w:val="en-US"/>
              </w:rPr>
            </w:pPr>
            <w:r w:rsidRPr="00BC34E1">
              <w:rPr>
                <w:lang w:val="en-US"/>
              </w:rPr>
              <w:t>TOPIC</w:t>
            </w:r>
          </w:p>
        </w:tc>
        <w:tc>
          <w:tcPr>
            <w:tcW w:w="1896" w:type="dxa"/>
          </w:tcPr>
          <w:p w:rsidR="00271F9A" w:rsidRPr="00BC34E1" w:rsidRDefault="00BC34E1" w:rsidP="00B62981">
            <w:pPr>
              <w:spacing w:before="240" w:after="240"/>
              <w:ind w:firstLine="0"/>
              <w:jc w:val="center"/>
              <w:cnfStyle w:val="100000000000" w:firstRow="1" w:lastRow="0" w:firstColumn="0" w:lastColumn="0" w:oddVBand="0" w:evenVBand="0" w:oddHBand="0" w:evenHBand="0" w:firstRowFirstColumn="0" w:firstRowLastColumn="0" w:lastRowFirstColumn="0" w:lastRowLastColumn="0"/>
              <w:rPr>
                <w:lang w:val="en-US"/>
              </w:rPr>
            </w:pPr>
            <w:r>
              <w:rPr>
                <w:lang w:val="en-US"/>
              </w:rPr>
              <w:t>ASSING</w:t>
            </w:r>
            <w:r w:rsidR="00271F9A" w:rsidRPr="00BC34E1">
              <w:rPr>
                <w:lang w:val="en-US"/>
              </w:rPr>
              <w:t>MENT</w:t>
            </w:r>
          </w:p>
        </w:tc>
        <w:tc>
          <w:tcPr>
            <w:tcW w:w="1871" w:type="dxa"/>
          </w:tcPr>
          <w:p w:rsidR="00271F9A" w:rsidRPr="00BC34E1" w:rsidRDefault="00271F9A" w:rsidP="00B62981">
            <w:pPr>
              <w:spacing w:before="240" w:after="240"/>
              <w:ind w:firstLine="0"/>
              <w:jc w:val="center"/>
              <w:cnfStyle w:val="100000000000" w:firstRow="1" w:lastRow="0" w:firstColumn="0" w:lastColumn="0" w:oddVBand="0" w:evenVBand="0" w:oddHBand="0" w:evenHBand="0" w:firstRowFirstColumn="0" w:firstRowLastColumn="0" w:lastRowFirstColumn="0" w:lastRowLastColumn="0"/>
              <w:rPr>
                <w:lang w:val="en-US"/>
              </w:rPr>
            </w:pPr>
            <w:r w:rsidRPr="00BC34E1">
              <w:rPr>
                <w:lang w:val="en-US"/>
              </w:rPr>
              <w:t>Points</w:t>
            </w:r>
          </w:p>
        </w:tc>
        <w:tc>
          <w:tcPr>
            <w:tcW w:w="1874" w:type="dxa"/>
          </w:tcPr>
          <w:p w:rsidR="00271F9A" w:rsidRPr="00BC34E1" w:rsidRDefault="00271F9A" w:rsidP="00B62981">
            <w:pPr>
              <w:spacing w:before="240" w:after="240"/>
              <w:ind w:firstLine="0"/>
              <w:jc w:val="center"/>
              <w:cnfStyle w:val="100000000000" w:firstRow="1" w:lastRow="0" w:firstColumn="0" w:lastColumn="0" w:oddVBand="0" w:evenVBand="0" w:oddHBand="0" w:evenHBand="0" w:firstRowFirstColumn="0" w:firstRowLastColumn="0" w:lastRowFirstColumn="0" w:lastRowLastColumn="0"/>
              <w:rPr>
                <w:lang w:val="en-US"/>
              </w:rPr>
            </w:pPr>
            <w:r w:rsidRPr="00BC34E1">
              <w:rPr>
                <w:lang w:val="en-US"/>
              </w:rPr>
              <w:t>DUE</w:t>
            </w:r>
          </w:p>
        </w:tc>
      </w:tr>
      <w:tr w:rsidR="00BC34E1" w:rsidTr="00B629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72" w:type="dxa"/>
            <w:vMerge w:val="restart"/>
          </w:tcPr>
          <w:p w:rsidR="00A96E36" w:rsidRDefault="00A96E36" w:rsidP="00B62981">
            <w:pPr>
              <w:spacing w:before="240" w:after="240"/>
              <w:ind w:firstLine="0"/>
              <w:jc w:val="center"/>
              <w:rPr>
                <w:lang w:val="en-US"/>
              </w:rPr>
            </w:pPr>
            <w:r>
              <w:rPr>
                <w:lang w:val="en-US"/>
              </w:rPr>
              <w:t>1</w:t>
            </w:r>
          </w:p>
          <w:p w:rsidR="00BC34E1" w:rsidRDefault="00BC34E1" w:rsidP="00B62981">
            <w:pPr>
              <w:spacing w:before="240" w:after="240"/>
              <w:ind w:firstLine="0"/>
              <w:jc w:val="center"/>
              <w:rPr>
                <w:lang w:val="en-US"/>
              </w:rPr>
            </w:pPr>
          </w:p>
        </w:tc>
        <w:tc>
          <w:tcPr>
            <w:tcW w:w="1872" w:type="dxa"/>
            <w:vMerge w:val="restart"/>
          </w:tcPr>
          <w:p w:rsidR="00A96E36"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What is distance Learning?</w:t>
            </w:r>
          </w:p>
        </w:tc>
        <w:tc>
          <w:tcPr>
            <w:tcW w:w="1896" w:type="dxa"/>
          </w:tcPr>
          <w:p w:rsidR="00A96E36"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Wiki #1</w:t>
            </w:r>
          </w:p>
        </w:tc>
        <w:tc>
          <w:tcPr>
            <w:tcW w:w="1871" w:type="dxa"/>
          </w:tcPr>
          <w:p w:rsidR="00A96E36"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874" w:type="dxa"/>
          </w:tcPr>
          <w:p w:rsidR="00A96E36"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March 10</w:t>
            </w:r>
          </w:p>
        </w:tc>
      </w:tr>
      <w:tr w:rsidR="00A96E36" w:rsidTr="00B62981">
        <w:trPr>
          <w:trHeight w:val="20"/>
        </w:trPr>
        <w:tc>
          <w:tcPr>
            <w:cnfStyle w:val="001000000000" w:firstRow="0" w:lastRow="0" w:firstColumn="1" w:lastColumn="0" w:oddVBand="0" w:evenVBand="0" w:oddHBand="0" w:evenHBand="0" w:firstRowFirstColumn="0" w:firstRowLastColumn="0" w:lastRowFirstColumn="0" w:lastRowLastColumn="0"/>
            <w:tcW w:w="1872" w:type="dxa"/>
            <w:vMerge/>
          </w:tcPr>
          <w:p w:rsidR="00A96E36" w:rsidRDefault="00A96E36" w:rsidP="00B62981">
            <w:pPr>
              <w:spacing w:before="240" w:after="240"/>
              <w:ind w:firstLine="0"/>
              <w:jc w:val="center"/>
              <w:rPr>
                <w:lang w:val="en-US"/>
              </w:rPr>
            </w:pPr>
          </w:p>
        </w:tc>
        <w:tc>
          <w:tcPr>
            <w:tcW w:w="1872" w:type="dxa"/>
            <w:vMerge/>
          </w:tcPr>
          <w:p w:rsidR="00A96E36" w:rsidRDefault="00A96E36" w:rsidP="00B62981">
            <w:pPr>
              <w:spacing w:before="240" w:after="240"/>
              <w:ind w:firstLine="0"/>
              <w:cnfStyle w:val="000000000000" w:firstRow="0" w:lastRow="0" w:firstColumn="0" w:lastColumn="0" w:oddVBand="0" w:evenVBand="0" w:oddHBand="0" w:evenHBand="0" w:firstRowFirstColumn="0" w:firstRowLastColumn="0" w:lastRowFirstColumn="0" w:lastRowLastColumn="0"/>
              <w:rPr>
                <w:lang w:val="en-US"/>
              </w:rPr>
            </w:pPr>
          </w:p>
        </w:tc>
        <w:tc>
          <w:tcPr>
            <w:tcW w:w="1896" w:type="dxa"/>
          </w:tcPr>
          <w:p w:rsidR="00A96E36" w:rsidRDefault="00A96E36" w:rsidP="00B62981">
            <w:pPr>
              <w:spacing w:before="240" w:after="240"/>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Presentation</w:t>
            </w:r>
          </w:p>
        </w:tc>
        <w:tc>
          <w:tcPr>
            <w:tcW w:w="1871" w:type="dxa"/>
          </w:tcPr>
          <w:p w:rsidR="00A96E36" w:rsidRDefault="00A96E36" w:rsidP="00B62981">
            <w:pPr>
              <w:spacing w:before="240" w:after="240"/>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20</w:t>
            </w:r>
          </w:p>
        </w:tc>
        <w:tc>
          <w:tcPr>
            <w:tcW w:w="1874" w:type="dxa"/>
          </w:tcPr>
          <w:p w:rsidR="00A96E36" w:rsidRDefault="00A96E36" w:rsidP="00B62981">
            <w:pPr>
              <w:spacing w:before="240" w:after="240"/>
              <w:ind w:firstLine="0"/>
              <w:cnfStyle w:val="000000000000" w:firstRow="0" w:lastRow="0" w:firstColumn="0" w:lastColumn="0" w:oddVBand="0" w:evenVBand="0" w:oddHBand="0" w:evenHBand="0" w:firstRowFirstColumn="0" w:firstRowLastColumn="0" w:lastRowFirstColumn="0" w:lastRowLastColumn="0"/>
              <w:rPr>
                <w:lang w:val="en-US"/>
              </w:rPr>
            </w:pPr>
          </w:p>
        </w:tc>
      </w:tr>
      <w:tr w:rsidR="00BC34E1" w:rsidTr="00B62981">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1872" w:type="dxa"/>
          </w:tcPr>
          <w:p w:rsidR="00271F9A" w:rsidRDefault="00271F9A" w:rsidP="00B62981">
            <w:pPr>
              <w:spacing w:before="240" w:after="240"/>
              <w:ind w:firstLine="0"/>
              <w:jc w:val="center"/>
              <w:rPr>
                <w:lang w:val="en-US"/>
              </w:rPr>
            </w:pPr>
            <w:r>
              <w:rPr>
                <w:lang w:val="en-US"/>
              </w:rPr>
              <w:t>2</w:t>
            </w:r>
          </w:p>
        </w:tc>
        <w:tc>
          <w:tcPr>
            <w:tcW w:w="1872" w:type="dxa"/>
          </w:tcPr>
          <w:p w:rsidR="00271F9A" w:rsidRDefault="00271F9A"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History &amp; Theories</w:t>
            </w:r>
          </w:p>
        </w:tc>
        <w:tc>
          <w:tcPr>
            <w:tcW w:w="1896" w:type="dxa"/>
          </w:tcPr>
          <w:p w:rsidR="00271F9A" w:rsidRDefault="00271F9A"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Brief Paper</w:t>
            </w:r>
          </w:p>
        </w:tc>
        <w:tc>
          <w:tcPr>
            <w:tcW w:w="1871" w:type="dxa"/>
          </w:tcPr>
          <w:p w:rsidR="00271F9A"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20</w:t>
            </w:r>
          </w:p>
        </w:tc>
        <w:tc>
          <w:tcPr>
            <w:tcW w:w="1874" w:type="dxa"/>
          </w:tcPr>
          <w:p w:rsidR="00271F9A"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March 24</w:t>
            </w:r>
          </w:p>
        </w:tc>
      </w:tr>
      <w:tr w:rsidR="00271F9A" w:rsidTr="00B62981">
        <w:trPr>
          <w:trHeight w:val="653"/>
        </w:trPr>
        <w:tc>
          <w:tcPr>
            <w:cnfStyle w:val="001000000000" w:firstRow="0" w:lastRow="0" w:firstColumn="1" w:lastColumn="0" w:oddVBand="0" w:evenVBand="0" w:oddHBand="0" w:evenHBand="0" w:firstRowFirstColumn="0" w:firstRowLastColumn="0" w:lastRowFirstColumn="0" w:lastRowLastColumn="0"/>
            <w:tcW w:w="9388" w:type="dxa"/>
            <w:gridSpan w:val="5"/>
          </w:tcPr>
          <w:p w:rsidR="00271F9A" w:rsidRDefault="00271F9A" w:rsidP="00B62981">
            <w:pPr>
              <w:spacing w:before="240" w:after="240"/>
              <w:ind w:firstLine="0"/>
              <w:jc w:val="center"/>
              <w:rPr>
                <w:lang w:val="en-US"/>
              </w:rPr>
            </w:pPr>
            <w:r>
              <w:rPr>
                <w:lang w:val="en-US"/>
              </w:rPr>
              <w:t>Spring Break</w:t>
            </w:r>
          </w:p>
        </w:tc>
      </w:tr>
      <w:tr w:rsidR="00BC34E1" w:rsidTr="00B62981">
        <w:trPr>
          <w:cnfStyle w:val="000000100000" w:firstRow="0" w:lastRow="0" w:firstColumn="0" w:lastColumn="0" w:oddVBand="0" w:evenVBand="0" w:oddHBand="1" w:evenHBand="0" w:firstRowFirstColumn="0" w:firstRowLastColumn="0" w:lastRowFirstColumn="0" w:lastRowLastColumn="0"/>
          <w:trHeight w:val="466"/>
        </w:trPr>
        <w:tc>
          <w:tcPr>
            <w:cnfStyle w:val="001000000000" w:firstRow="0" w:lastRow="0" w:firstColumn="1" w:lastColumn="0" w:oddVBand="0" w:evenVBand="0" w:oddHBand="0" w:evenHBand="0" w:firstRowFirstColumn="0" w:firstRowLastColumn="0" w:lastRowFirstColumn="0" w:lastRowLastColumn="0"/>
            <w:tcW w:w="1872" w:type="dxa"/>
            <w:vMerge w:val="restart"/>
          </w:tcPr>
          <w:p w:rsidR="00A96E36" w:rsidRDefault="00A96E36" w:rsidP="00B62981">
            <w:pPr>
              <w:spacing w:before="240" w:after="240"/>
              <w:ind w:firstLine="0"/>
              <w:jc w:val="center"/>
              <w:rPr>
                <w:lang w:val="en-US"/>
              </w:rPr>
            </w:pPr>
            <w:r>
              <w:rPr>
                <w:lang w:val="en-US"/>
              </w:rPr>
              <w:t>3</w:t>
            </w:r>
          </w:p>
        </w:tc>
        <w:tc>
          <w:tcPr>
            <w:tcW w:w="1872" w:type="dxa"/>
            <w:vMerge w:val="restart"/>
          </w:tcPr>
          <w:p w:rsidR="00A96E36"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Distance Learners</w:t>
            </w:r>
          </w:p>
        </w:tc>
        <w:tc>
          <w:tcPr>
            <w:tcW w:w="1896" w:type="dxa"/>
          </w:tcPr>
          <w:p w:rsidR="00A96E36"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Discussion #1</w:t>
            </w:r>
          </w:p>
        </w:tc>
        <w:tc>
          <w:tcPr>
            <w:tcW w:w="1871" w:type="dxa"/>
          </w:tcPr>
          <w:p w:rsidR="00A96E36"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874" w:type="dxa"/>
          </w:tcPr>
          <w:p w:rsidR="00A96E36"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April 7</w:t>
            </w:r>
          </w:p>
        </w:tc>
      </w:tr>
      <w:tr w:rsidR="00A96E36" w:rsidTr="00B62981">
        <w:trPr>
          <w:trHeight w:val="648"/>
        </w:trPr>
        <w:tc>
          <w:tcPr>
            <w:cnfStyle w:val="001000000000" w:firstRow="0" w:lastRow="0" w:firstColumn="1" w:lastColumn="0" w:oddVBand="0" w:evenVBand="0" w:oddHBand="0" w:evenHBand="0" w:firstRowFirstColumn="0" w:firstRowLastColumn="0" w:lastRowFirstColumn="0" w:lastRowLastColumn="0"/>
            <w:tcW w:w="1872" w:type="dxa"/>
            <w:vMerge/>
          </w:tcPr>
          <w:p w:rsidR="00A96E36" w:rsidRDefault="00A96E36" w:rsidP="00B62981">
            <w:pPr>
              <w:spacing w:before="240" w:after="240"/>
              <w:ind w:firstLine="0"/>
              <w:jc w:val="center"/>
              <w:rPr>
                <w:lang w:val="en-US"/>
              </w:rPr>
            </w:pPr>
          </w:p>
        </w:tc>
        <w:tc>
          <w:tcPr>
            <w:tcW w:w="1872" w:type="dxa"/>
            <w:vMerge/>
          </w:tcPr>
          <w:p w:rsidR="00A96E36" w:rsidRDefault="00A96E36" w:rsidP="00B62981">
            <w:pPr>
              <w:spacing w:before="240" w:after="240"/>
              <w:ind w:firstLine="0"/>
              <w:cnfStyle w:val="000000000000" w:firstRow="0" w:lastRow="0" w:firstColumn="0" w:lastColumn="0" w:oddVBand="0" w:evenVBand="0" w:oddHBand="0" w:evenHBand="0" w:firstRowFirstColumn="0" w:firstRowLastColumn="0" w:lastRowFirstColumn="0" w:lastRowLastColumn="0"/>
              <w:rPr>
                <w:lang w:val="en-US"/>
              </w:rPr>
            </w:pPr>
          </w:p>
        </w:tc>
        <w:tc>
          <w:tcPr>
            <w:tcW w:w="1896" w:type="dxa"/>
          </w:tcPr>
          <w:p w:rsidR="00A96E36" w:rsidRDefault="00A96E36" w:rsidP="00B62981">
            <w:pPr>
              <w:spacing w:before="240" w:after="240"/>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Group Project</w:t>
            </w:r>
          </w:p>
        </w:tc>
        <w:tc>
          <w:tcPr>
            <w:tcW w:w="1871" w:type="dxa"/>
          </w:tcPr>
          <w:p w:rsidR="00A96E36" w:rsidRDefault="00A96E36" w:rsidP="00B62981">
            <w:pPr>
              <w:spacing w:before="240" w:after="240"/>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50</w:t>
            </w:r>
          </w:p>
        </w:tc>
        <w:tc>
          <w:tcPr>
            <w:tcW w:w="1874" w:type="dxa"/>
          </w:tcPr>
          <w:p w:rsidR="00A96E36" w:rsidRDefault="00A96E36" w:rsidP="00B62981">
            <w:pPr>
              <w:spacing w:before="240" w:after="240"/>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April 14</w:t>
            </w:r>
          </w:p>
        </w:tc>
      </w:tr>
      <w:tr w:rsidR="00BC34E1" w:rsidTr="00B6298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872" w:type="dxa"/>
          </w:tcPr>
          <w:p w:rsidR="00271F9A" w:rsidRDefault="00271F9A" w:rsidP="00B62981">
            <w:pPr>
              <w:spacing w:before="240" w:after="240"/>
              <w:ind w:firstLine="0"/>
              <w:jc w:val="center"/>
              <w:rPr>
                <w:lang w:val="en-US"/>
              </w:rPr>
            </w:pPr>
            <w:r>
              <w:rPr>
                <w:lang w:val="en-US"/>
              </w:rPr>
              <w:t>4</w:t>
            </w:r>
          </w:p>
        </w:tc>
        <w:tc>
          <w:tcPr>
            <w:tcW w:w="1872" w:type="dxa"/>
          </w:tcPr>
          <w:p w:rsidR="00271F9A" w:rsidRDefault="00271F9A"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Media Selection</w:t>
            </w:r>
          </w:p>
        </w:tc>
        <w:tc>
          <w:tcPr>
            <w:tcW w:w="1896" w:type="dxa"/>
          </w:tcPr>
          <w:p w:rsidR="00271F9A" w:rsidRDefault="00271F9A"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Blog #1</w:t>
            </w:r>
          </w:p>
        </w:tc>
        <w:tc>
          <w:tcPr>
            <w:tcW w:w="1871" w:type="dxa"/>
          </w:tcPr>
          <w:p w:rsidR="00271F9A"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874" w:type="dxa"/>
          </w:tcPr>
          <w:p w:rsidR="00271F9A" w:rsidRDefault="00A96E36" w:rsidP="00B62981">
            <w:pPr>
              <w:spacing w:before="240" w:after="240"/>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April 21</w:t>
            </w:r>
          </w:p>
        </w:tc>
      </w:tr>
    </w:tbl>
    <w:p w:rsidR="0085520B" w:rsidRPr="00A96E36" w:rsidRDefault="00A96E36" w:rsidP="00A96E36">
      <w:pPr>
        <w:spacing w:before="240" w:after="240"/>
        <w:rPr>
          <w:b/>
          <w:lang w:val="en-US"/>
        </w:rPr>
      </w:pPr>
      <w:r>
        <w:rPr>
          <w:lang w:val="en-US"/>
        </w:rPr>
        <w:t xml:space="preserve">                                         </w:t>
      </w:r>
      <w:r w:rsidRPr="00A96E36">
        <w:rPr>
          <w:b/>
          <w:lang w:val="en-US"/>
        </w:rPr>
        <w:t>Class Schedule</w:t>
      </w:r>
    </w:p>
    <w:p w:rsidR="0079500C" w:rsidRDefault="0079500C" w:rsidP="0079500C">
      <w:pPr>
        <w:spacing w:before="240" w:after="240"/>
        <w:rPr>
          <w:lang w:val="en-US"/>
        </w:rPr>
      </w:pPr>
    </w:p>
    <w:p w:rsidR="0079500C" w:rsidRDefault="0079500C" w:rsidP="0079500C">
      <w:pPr>
        <w:spacing w:before="240" w:after="240"/>
        <w:rPr>
          <w:lang w:val="en-US"/>
        </w:rPr>
        <w:sectPr w:rsidR="0079500C" w:rsidSect="007362C3">
          <w:footerReference w:type="default" r:id="rId15"/>
          <w:pgSz w:w="11906" w:h="16838"/>
          <w:pgMar w:top="1418" w:right="1418" w:bottom="1418" w:left="1418" w:header="708" w:footer="708" w:gutter="0"/>
          <w:cols w:space="708"/>
          <w:docGrid w:linePitch="360"/>
        </w:sectPr>
      </w:pPr>
    </w:p>
    <w:p w:rsidR="007A5BE9" w:rsidRDefault="007A5BE9" w:rsidP="006C5BB8">
      <w:pPr>
        <w:pStyle w:val="2"/>
        <w:rPr>
          <w:lang w:val="en-US"/>
        </w:rPr>
      </w:pPr>
      <w:bookmarkStart w:id="14" w:name="_Toc509677250"/>
      <w:r>
        <w:rPr>
          <w:lang w:val="en-US"/>
        </w:rPr>
        <w:lastRenderedPageBreak/>
        <w:t>Natural Environment</w:t>
      </w:r>
      <w:bookmarkEnd w:id="14"/>
    </w:p>
    <w:p w:rsidR="007A5BE9" w:rsidRPr="007A5BE9" w:rsidRDefault="007A5BE9" w:rsidP="006C5BB8">
      <w:pPr>
        <w:spacing w:before="240" w:after="240"/>
        <w:rPr>
          <w:lang w:val="en-US"/>
        </w:rPr>
      </w:pPr>
      <w:r w:rsidRPr="007A5BE9">
        <w:rPr>
          <w:lang w:val="en-US"/>
        </w:rPr>
        <w:t xml:space="preserve">The natural environment encompasses all living and non-living things occurring naturally, meaning in this case not artificial. The term is most often applied to the Earth or some parts of Earth. </w:t>
      </w:r>
      <w:r w:rsidR="00CF3CCF">
        <w:rPr>
          <w:noProof/>
          <w:lang w:eastAsia="el-GR"/>
        </w:rPr>
        <w:drawing>
          <wp:anchor distT="0" distB="0" distL="114300" distR="114300" simplePos="0" relativeHeight="251658240" behindDoc="0" locked="0" layoutInCell="1" allowOverlap="1">
            <wp:simplePos x="0" y="0"/>
            <wp:positionH relativeFrom="column">
              <wp:posOffset>1261745</wp:posOffset>
            </wp:positionH>
            <wp:positionV relativeFrom="paragraph">
              <wp:posOffset>506730</wp:posOffset>
            </wp:positionV>
            <wp:extent cx="3028950" cy="2177415"/>
            <wp:effectExtent l="0" t="0" r="0" b="0"/>
            <wp:wrapThrough wrapText="bothSides">
              <wp:wrapPolygon edited="0">
                <wp:start x="7608" y="0"/>
                <wp:lineTo x="0" y="2268"/>
                <wp:lineTo x="0" y="9071"/>
                <wp:lineTo x="543" y="12094"/>
                <wp:lineTo x="679" y="18709"/>
                <wp:lineTo x="7336" y="21165"/>
                <wp:lineTo x="8694" y="21354"/>
                <wp:lineTo x="13721" y="21354"/>
                <wp:lineTo x="16574" y="18142"/>
                <wp:lineTo x="18475" y="15118"/>
                <wp:lineTo x="18883" y="12094"/>
                <wp:lineTo x="21464" y="10016"/>
                <wp:lineTo x="21464" y="9071"/>
                <wp:lineTo x="21192" y="6236"/>
                <wp:lineTo x="16845" y="3024"/>
                <wp:lineTo x="16981" y="1890"/>
                <wp:lineTo x="14808" y="189"/>
                <wp:lineTo x="12906" y="0"/>
                <wp:lineTo x="7608" y="0"/>
              </wp:wrapPolygon>
            </wp:wrapThrough>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fecycle_apple.gif"/>
                    <pic:cNvPicPr/>
                  </pic:nvPicPr>
                  <pic:blipFill>
                    <a:blip r:embed="rId16">
                      <a:extLst>
                        <a:ext uri="{28A0092B-C50C-407E-A947-70E740481C1C}">
                          <a14:useLocalDpi xmlns:a14="http://schemas.microsoft.com/office/drawing/2010/main" val="0"/>
                        </a:ext>
                      </a:extLst>
                    </a:blip>
                    <a:stretch>
                      <a:fillRect/>
                    </a:stretch>
                  </pic:blipFill>
                  <pic:spPr>
                    <a:xfrm>
                      <a:off x="0" y="0"/>
                      <a:ext cx="3028950" cy="2177415"/>
                    </a:xfrm>
                    <a:prstGeom prst="rect">
                      <a:avLst/>
                    </a:prstGeom>
                  </pic:spPr>
                </pic:pic>
              </a:graphicData>
            </a:graphic>
          </wp:anchor>
        </w:drawing>
      </w:r>
      <w:r w:rsidRPr="007A5BE9">
        <w:rPr>
          <w:lang w:val="en-US"/>
        </w:rPr>
        <w:t>This environment encompasses the interaction of all living species, climate, weather, and natural resources that affect human survival and economic activity. [1] The concept of the natural environment can be distinguished as components:</w:t>
      </w:r>
    </w:p>
    <w:p w:rsidR="007A5BE9" w:rsidRPr="007A5BE9" w:rsidRDefault="007A5BE9" w:rsidP="006C5BB8">
      <w:pPr>
        <w:spacing w:before="240" w:after="240"/>
        <w:rPr>
          <w:lang w:val="en-US"/>
        </w:rPr>
      </w:pPr>
      <w:r w:rsidRPr="007A5BE9">
        <w:rPr>
          <w:lang w:val="en-US"/>
        </w:rPr>
        <w:t>Complete ecological units that function as natural systems without massive civilized human intervention, including all vegetation, microorganisms, soil, rocks, atmosphere, and natural phenomena that occur within their boundaries and their nature.</w:t>
      </w:r>
    </w:p>
    <w:p w:rsidR="007A5BE9" w:rsidRPr="007A5BE9" w:rsidRDefault="007A5BE9" w:rsidP="006C5BB8">
      <w:pPr>
        <w:spacing w:before="240" w:after="240"/>
        <w:rPr>
          <w:lang w:val="en-US"/>
        </w:rPr>
      </w:pPr>
      <w:r w:rsidRPr="007A5BE9">
        <w:rPr>
          <w:lang w:val="en-US"/>
        </w:rPr>
        <w:t>Universal natural resources and physical phenomena that lack clear-cut boundaries, such as air, water, and climate, as well as energy, radiation, electric charge, and magnetism, not originating from civilized human actions</w:t>
      </w:r>
    </w:p>
    <w:p w:rsidR="007A5BE9" w:rsidRPr="007A5BE9" w:rsidRDefault="007A5BE9" w:rsidP="006C5BB8">
      <w:pPr>
        <w:spacing w:before="240" w:after="240"/>
        <w:rPr>
          <w:lang w:val="en-US"/>
        </w:rPr>
      </w:pPr>
      <w:r w:rsidRPr="007A5BE9">
        <w:rPr>
          <w:lang w:val="en-US"/>
        </w:rPr>
        <w:t>In contrast to the natural environment is the built environment. In such areas where man has fundamentally transformed landscapes such as urban settings and agricultural land conversion, the natural environment is greatly modified into a simplified human environment. Even acts which seem less extreme, such as building a mud hut or a photovoltaic system in the desert, modify the natural environment into an artificial one. Though many animals build things to provide a better environment for themselves, they are not human, hence beaver dams and the works of Mound-building termites are thought of as natural.</w:t>
      </w:r>
    </w:p>
    <w:p w:rsidR="007A5BE9" w:rsidRPr="007A5BE9" w:rsidRDefault="007A5BE9" w:rsidP="006C5BB8">
      <w:pPr>
        <w:spacing w:before="240" w:after="240"/>
        <w:rPr>
          <w:lang w:val="en-US"/>
        </w:rPr>
      </w:pPr>
      <w:r w:rsidRPr="007A5BE9">
        <w:rPr>
          <w:lang w:val="en-US"/>
        </w:rPr>
        <w:t>People seldom find absolutely natural environments on Earth, and naturalness usually varies in a continuum, from 100% natural in one extreme to 0% natural in the other. More precisely, we can consider the different aspects or components of an environment, and see that their degree of naturalness is not uniform</w:t>
      </w:r>
      <w:proofErr w:type="gramStart"/>
      <w:r w:rsidRPr="007A5BE9">
        <w:rPr>
          <w:lang w:val="en-US"/>
        </w:rPr>
        <w:t>.[</w:t>
      </w:r>
      <w:proofErr w:type="gramEnd"/>
      <w:r w:rsidRPr="007A5BE9">
        <w:rPr>
          <w:lang w:val="en-US"/>
        </w:rPr>
        <w:t xml:space="preserve">2] If, for instance, in an agricultural field, the </w:t>
      </w:r>
      <w:proofErr w:type="spellStart"/>
      <w:r w:rsidRPr="007A5BE9">
        <w:rPr>
          <w:lang w:val="en-US"/>
        </w:rPr>
        <w:t>mineralogic</w:t>
      </w:r>
      <w:proofErr w:type="spellEnd"/>
      <w:r w:rsidRPr="007A5BE9">
        <w:rPr>
          <w:lang w:val="en-US"/>
        </w:rPr>
        <w:t xml:space="preserve"> composition and the structure of its soil are similar to those of an undisturbed forest soil, but the structure is quite different.</w:t>
      </w:r>
    </w:p>
    <w:p w:rsidR="007A5BE9" w:rsidRDefault="007A5BE9" w:rsidP="006C5BB8">
      <w:pPr>
        <w:spacing w:before="240" w:after="240"/>
        <w:rPr>
          <w:lang w:val="en-US"/>
        </w:rPr>
      </w:pPr>
      <w:r w:rsidRPr="007A5BE9">
        <w:rPr>
          <w:lang w:val="en-US"/>
        </w:rPr>
        <w:t>Natural environment is often used as a synonym for habitat. For instance, when we say that the natural environment of giraffes is the savanna.</w:t>
      </w:r>
    </w:p>
    <w:p w:rsidR="007A5BE9" w:rsidRDefault="007A5BE9" w:rsidP="006C5BB8">
      <w:pPr>
        <w:spacing w:before="240" w:after="240"/>
        <w:rPr>
          <w:lang w:val="en-US"/>
        </w:rPr>
        <w:sectPr w:rsidR="007A5BE9" w:rsidSect="007362C3">
          <w:headerReference w:type="default" r:id="rId17"/>
          <w:footerReference w:type="default" r:id="rId18"/>
          <w:pgSz w:w="11906" w:h="16838"/>
          <w:pgMar w:top="1418" w:right="1418" w:bottom="1418" w:left="1418" w:header="708" w:footer="708" w:gutter="0"/>
          <w:cols w:space="708"/>
          <w:docGrid w:linePitch="360"/>
        </w:sectPr>
      </w:pPr>
    </w:p>
    <w:p w:rsidR="007A5BE9" w:rsidRDefault="007A5BE9" w:rsidP="006C5BB8">
      <w:pPr>
        <w:pStyle w:val="2"/>
        <w:rPr>
          <w:lang w:val="en-US"/>
        </w:rPr>
      </w:pPr>
      <w:bookmarkStart w:id="15" w:name="_Toc509677251"/>
      <w:r>
        <w:rPr>
          <w:lang w:val="en-US"/>
        </w:rPr>
        <w:lastRenderedPageBreak/>
        <w:t>Ecosystem</w:t>
      </w:r>
      <w:bookmarkEnd w:id="15"/>
    </w:p>
    <w:p w:rsidR="007A5BE9" w:rsidRPr="007A5BE9" w:rsidRDefault="007A5BE9" w:rsidP="006C5BB8">
      <w:pPr>
        <w:spacing w:before="240" w:after="240"/>
        <w:rPr>
          <w:lang w:val="en-US"/>
        </w:rPr>
      </w:pPr>
      <w:r w:rsidRPr="007A5BE9">
        <w:rPr>
          <w:lang w:val="en-US"/>
        </w:rPr>
        <w:t>An ecosystem is a community made up of living organisms and nonliving components such as air, water and mineral soil, all interacting as a system.[2] (However, ecosystems can be defined in many ways.[3]) The biotic and abiotic components interact through nutrient cycles and energy flows.[4] Ecosystems are the network of interactions among organisms, and between organisms and their environment.[5] Ecosystems can be of any size but one ecosystem has a specific, limited space.[6] On a larger scale, some scientists view the entire planet as one ecosystem).[7]</w:t>
      </w:r>
    </w:p>
    <w:p w:rsidR="007A5BE9" w:rsidRPr="007A5BE9" w:rsidRDefault="007A5BE9" w:rsidP="006C5BB8">
      <w:pPr>
        <w:spacing w:before="240" w:after="240"/>
        <w:rPr>
          <w:lang w:val="en-US"/>
        </w:rPr>
      </w:pPr>
      <w:r w:rsidRPr="007A5BE9">
        <w:rPr>
          <w:lang w:val="en-US"/>
        </w:rPr>
        <w:t xml:space="preserve">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w:t>
      </w:r>
      <w:proofErr w:type="spellStart"/>
      <w:r w:rsidRPr="007A5BE9">
        <w:rPr>
          <w:lang w:val="en-US"/>
        </w:rPr>
        <w:t>ecoystems</w:t>
      </w:r>
      <w:proofErr w:type="spellEnd"/>
      <w:r w:rsidRPr="007A5BE9">
        <w:rPr>
          <w:lang w:val="en-US"/>
        </w:rPr>
        <w:t>.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microbes</w:t>
      </w:r>
      <w:proofErr w:type="gramStart"/>
      <w:r w:rsidRPr="007A5BE9">
        <w:rPr>
          <w:lang w:val="en-US"/>
        </w:rPr>
        <w:t>.[</w:t>
      </w:r>
      <w:proofErr w:type="gramEnd"/>
      <w:r w:rsidRPr="007A5BE9">
        <w:rPr>
          <w:lang w:val="en-US"/>
        </w:rPr>
        <w:t>8]</w:t>
      </w:r>
    </w:p>
    <w:p w:rsidR="007A5BE9" w:rsidRPr="007A5BE9" w:rsidRDefault="007A5BE9" w:rsidP="006C5BB8">
      <w:pPr>
        <w:spacing w:before="240" w:after="240"/>
        <w:rPr>
          <w:lang w:val="en-US"/>
        </w:rPr>
      </w:pPr>
      <w:r w:rsidRPr="007A5BE9">
        <w:rPr>
          <w:lang w:val="en-US"/>
        </w:rPr>
        <w:t>Ecosystems are controlled both by external and internal factors. External factors such as climate, the parent material that forms the soil, topography and time have a big impact on ecosystems, but they are not themselves influenced by the ecosystem</w:t>
      </w:r>
      <w:proofErr w:type="gramStart"/>
      <w:r w:rsidRPr="007A5BE9">
        <w:rPr>
          <w:lang w:val="en-US"/>
        </w:rPr>
        <w:t>.[</w:t>
      </w:r>
      <w:proofErr w:type="gramEnd"/>
      <w:r w:rsidRPr="007A5BE9">
        <w:rPr>
          <w:lang w:val="en-US"/>
        </w:rPr>
        <w:t>9] Ecosystems are dynamic: they are subject to periodic disturbances and are in the process of recovering from past disturbances that were external to the ecosystem.[10] Internal factors are different. They not only control ecosystem processes but are also controlled by them. Internal factors are subject to feedback loops</w:t>
      </w:r>
      <w:proofErr w:type="gramStart"/>
      <w:r w:rsidRPr="007A5BE9">
        <w:rPr>
          <w:lang w:val="en-US"/>
        </w:rPr>
        <w:t>.[</w:t>
      </w:r>
      <w:proofErr w:type="gramEnd"/>
      <w:r w:rsidRPr="007A5BE9">
        <w:rPr>
          <w:lang w:val="en-US"/>
        </w:rPr>
        <w:t>9]</w:t>
      </w:r>
    </w:p>
    <w:p w:rsidR="007A5BE9" w:rsidRDefault="007A5BE9" w:rsidP="006C5BB8">
      <w:pPr>
        <w:spacing w:before="240" w:after="240"/>
        <w:rPr>
          <w:lang w:val="en-US"/>
        </w:rPr>
      </w:pPr>
      <w:r w:rsidRPr="007A5BE9">
        <w:rPr>
          <w:lang w:val="en-US"/>
        </w:rPr>
        <w:t>Humans operate within ecosystems and the cumulative effects of human activities can influence even external factors</w:t>
      </w:r>
      <w:proofErr w:type="gramStart"/>
      <w:r w:rsidRPr="007A5BE9">
        <w:rPr>
          <w:lang w:val="en-US"/>
        </w:rPr>
        <w:t>.[</w:t>
      </w:r>
      <w:proofErr w:type="gramEnd"/>
      <w:r w:rsidRPr="007A5BE9">
        <w:rPr>
          <w:lang w:val="en-US"/>
        </w:rPr>
        <w:t>9] Climate change is an example of that cumulative impact. Ecosystems provide benefits--called Ecosystem services--which people depend on and can disrupt to their own detriment. Best practices of Ecosystem management suggests that it's better to manage at the ecosystem level, rather than trying to managing individual species.</w:t>
      </w:r>
    </w:p>
    <w:p w:rsidR="00CF3CCF" w:rsidRPr="00D42784" w:rsidRDefault="00CF3CCF" w:rsidP="00CF3CCF">
      <w:pPr>
        <w:spacing w:before="240" w:after="240"/>
        <w:ind w:firstLine="0"/>
        <w:rPr>
          <w:lang w:val="en-US"/>
        </w:rPr>
        <w:sectPr w:rsidR="00CF3CCF" w:rsidRPr="00D42784" w:rsidSect="007A5BE9">
          <w:headerReference w:type="default" r:id="rId19"/>
          <w:footerReference w:type="default" r:id="rId20"/>
          <w:pgSz w:w="11906" w:h="16838"/>
          <w:pgMar w:top="1418" w:right="1418" w:bottom="1418" w:left="1418" w:header="708" w:footer="708" w:gutter="0"/>
          <w:cols w:space="708"/>
          <w:docGrid w:linePitch="360"/>
        </w:sectPr>
      </w:pPr>
    </w:p>
    <w:p w:rsidR="00CF3CCF" w:rsidRDefault="00CF3CCF" w:rsidP="00CF3CCF">
      <w:pPr>
        <w:spacing w:before="240" w:after="240"/>
        <w:ind w:firstLine="0"/>
        <w:rPr>
          <w:rFonts w:cs="Times New Roman"/>
          <w:b/>
          <w:sz w:val="36"/>
          <w:szCs w:val="36"/>
          <w:u w:val="single"/>
        </w:rPr>
      </w:pPr>
      <w:r w:rsidRPr="00CF3CCF">
        <w:rPr>
          <w:rFonts w:cs="Times New Roman"/>
          <w:b/>
          <w:sz w:val="36"/>
          <w:szCs w:val="36"/>
          <w:u w:val="single"/>
        </w:rPr>
        <w:lastRenderedPageBreak/>
        <w:t>Η Οικογένειά Μου</w:t>
      </w:r>
    </w:p>
    <w:p w:rsidR="007B2B0A" w:rsidRPr="00CF3CCF" w:rsidRDefault="00A53798" w:rsidP="00CF3CCF">
      <w:pPr>
        <w:spacing w:before="240" w:after="240"/>
        <w:ind w:firstLine="0"/>
        <w:rPr>
          <w:rFonts w:cs="Times New Roman"/>
          <w:b/>
          <w:sz w:val="36"/>
          <w:szCs w:val="36"/>
          <w:u w:val="single"/>
        </w:rPr>
      </w:pPr>
      <w:r>
        <w:rPr>
          <w:rFonts w:cs="Times New Roman"/>
          <w:b/>
          <w:noProof/>
          <w:sz w:val="36"/>
          <w:szCs w:val="36"/>
          <w:u w:val="single"/>
          <w:lang w:eastAsia="el-GR"/>
        </w:rPr>
        <w:drawing>
          <wp:inline distT="0" distB="0" distL="0" distR="0">
            <wp:extent cx="5486400" cy="3200400"/>
            <wp:effectExtent l="38100" t="0" r="38100" b="0"/>
            <wp:docPr id="6" name="Διάγραμμα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sectPr w:rsidR="007B2B0A" w:rsidRPr="00CF3CCF" w:rsidSect="007A5BE9">
      <w:headerReference w:type="default" r:id="rId26"/>
      <w:footerReference w:type="default" r:id="rId27"/>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8C8" w:rsidRDefault="00E708C8" w:rsidP="007362C3">
      <w:pPr>
        <w:spacing w:after="0" w:line="240" w:lineRule="auto"/>
      </w:pPr>
      <w:r>
        <w:separator/>
      </w:r>
    </w:p>
  </w:endnote>
  <w:endnote w:type="continuationSeparator" w:id="0">
    <w:p w:rsidR="00E708C8" w:rsidRDefault="00E708C8" w:rsidP="00736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362C3" w:rsidRDefault="00DF457B" w:rsidP="007362C3">
    <w:pPr>
      <w:pStyle w:val="a4"/>
      <w:ind w:firstLine="0"/>
      <w:rPr>
        <w:lang w:val="en-US"/>
      </w:rPr>
    </w:pPr>
    <w:r>
      <w:rPr>
        <w:lang w:val="en-US"/>
      </w:rPr>
      <w:t>1-</w:t>
    </w:r>
    <w:r w:rsidR="00E32345">
      <w:rPr>
        <w:lang w:val="en-US"/>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9500C" w:rsidRDefault="007362C3" w:rsidP="007362C3">
    <w:pPr>
      <w:pStyle w:val="a4"/>
      <w:ind w:firstLine="0"/>
      <w:rPr>
        <w:rFonts w:ascii="Arial" w:hAnsi="Arial" w:cs="Arial"/>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9500C" w:rsidRDefault="00DF457B" w:rsidP="007362C3">
    <w:pPr>
      <w:pStyle w:val="a4"/>
      <w:ind w:firstLine="0"/>
      <w:rPr>
        <w:rFonts w:ascii="Arial" w:hAnsi="Arial" w:cs="Arial"/>
        <w:lang w:val="en-US"/>
      </w:rPr>
    </w:pPr>
    <w:r>
      <w:rPr>
        <w:rFonts w:ascii="Arial" w:hAnsi="Arial" w:cs="Arial"/>
        <w:lang w:val="en-US"/>
      </w:rPr>
      <w:t>2</w:t>
    </w:r>
    <w:r w:rsidR="00E32345">
      <w:rPr>
        <w:rFonts w:ascii="Arial" w:hAnsi="Arial" w:cs="Arial"/>
        <w:lang w:val="en-US"/>
      </w:rPr>
      <w:t>-2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E32345" w:rsidRDefault="007362C3" w:rsidP="007362C3">
    <w:pPr>
      <w:pStyle w:val="a4"/>
      <w:ind w:firstLine="0"/>
      <w:rPr>
        <w:rFonts w:ascii="Arial" w:hAnsi="Arial" w:cs="Arial"/>
      </w:rPr>
    </w:pPr>
    <w:r w:rsidRPr="0079500C">
      <w:rPr>
        <w:rFonts w:ascii="Arial" w:hAnsi="Arial" w:cs="Arial"/>
        <w:lang w:val="en-US"/>
      </w:rPr>
      <w:t>3</w:t>
    </w:r>
    <w:r w:rsidR="00E32345">
      <w:rPr>
        <w:rFonts w:ascii="Arial" w:hAnsi="Arial" w:cs="Arial"/>
        <w:lang w:val="en-US"/>
      </w:rPr>
      <w:t>-3</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F9A" w:rsidRPr="0079500C" w:rsidRDefault="00271F9A" w:rsidP="007362C3">
    <w:pPr>
      <w:pStyle w:val="a4"/>
      <w:ind w:firstLine="0"/>
      <w:rPr>
        <w:rFonts w:ascii="Arial" w:hAnsi="Arial" w:cs="Arial"/>
        <w:lang w:val="en-US"/>
      </w:rPr>
    </w:pPr>
    <w:r w:rsidRPr="0079500C">
      <w:rPr>
        <w:rFonts w:ascii="Arial" w:hAnsi="Arial" w:cs="Arial"/>
        <w:lang w:val="en-US"/>
      </w:rPr>
      <w:t>3</w:t>
    </w:r>
    <w:r w:rsidR="00E32345">
      <w:rPr>
        <w:rFonts w:ascii="Arial" w:hAnsi="Arial" w:cs="Arial"/>
        <w:lang w:val="en-US"/>
      </w:rPr>
      <w:t>-4</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9500C" w:rsidRDefault="007362C3" w:rsidP="007362C3">
    <w:pPr>
      <w:pStyle w:val="a4"/>
      <w:ind w:firstLine="0"/>
      <w:rPr>
        <w:rFonts w:ascii="Arial" w:hAnsi="Arial" w:cs="Arial"/>
        <w:lang w:val="en-US"/>
      </w:rPr>
    </w:pPr>
    <w:r w:rsidRPr="0079500C">
      <w:rPr>
        <w:rFonts w:ascii="Arial" w:hAnsi="Arial" w:cs="Arial"/>
        <w:lang w:val="en-US"/>
      </w:rPr>
      <w:t>4</w:t>
    </w:r>
    <w:r w:rsidR="00DF457B">
      <w:rPr>
        <w:rFonts w:ascii="Arial" w:hAnsi="Arial" w:cs="Arial"/>
        <w:lang w:val="en-US"/>
      </w:rPr>
      <w:t>-6</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9500C" w:rsidRDefault="007362C3" w:rsidP="007362C3">
    <w:pPr>
      <w:pStyle w:val="a4"/>
      <w:ind w:firstLine="0"/>
      <w:rPr>
        <w:rFonts w:ascii="Arial" w:hAnsi="Arial" w:cs="Arial"/>
        <w:lang w:val="en-US"/>
      </w:rPr>
    </w:pPr>
    <w:r w:rsidRPr="0079500C">
      <w:rPr>
        <w:rFonts w:ascii="Arial" w:hAnsi="Arial" w:cs="Arial"/>
        <w:lang w:val="en-US"/>
      </w:rPr>
      <w:t>5</w:t>
    </w:r>
    <w:r w:rsidR="00DF457B">
      <w:rPr>
        <w:rFonts w:ascii="Arial" w:hAnsi="Arial" w:cs="Arial"/>
        <w:lang w:val="en-US"/>
      </w:rPr>
      <w:t>-7</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CCF" w:rsidRPr="00CF3CCF" w:rsidRDefault="00CF3CCF" w:rsidP="007362C3">
    <w:pPr>
      <w:pStyle w:val="a4"/>
      <w:ind w:firstLine="0"/>
      <w:rPr>
        <w:rFonts w:ascii="Arial" w:hAnsi="Arial" w:cs="Arial"/>
      </w:rPr>
    </w:pPr>
    <w:r>
      <w:rPr>
        <w:rFonts w:ascii="Arial" w:hAnsi="Arial" w:cs="Arial"/>
      </w:rPr>
      <w:t>6-7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8C8" w:rsidRDefault="00E708C8" w:rsidP="007362C3">
      <w:pPr>
        <w:spacing w:after="0" w:line="240" w:lineRule="auto"/>
      </w:pPr>
      <w:r>
        <w:separator/>
      </w:r>
    </w:p>
  </w:footnote>
  <w:footnote w:type="continuationSeparator" w:id="0">
    <w:p w:rsidR="00E708C8" w:rsidRDefault="00E708C8" w:rsidP="00736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57B" w:rsidRPr="00DF457B" w:rsidRDefault="00DF457B" w:rsidP="00DF457B">
    <w:pPr>
      <w:pStyle w:val="a3"/>
      <w:ind w:firstLine="0"/>
      <w:rPr>
        <w:i/>
        <w:lang w:val="en-US"/>
      </w:rPr>
    </w:pPr>
    <w:r w:rsidRPr="00DF457B">
      <w:rPr>
        <w:i/>
      </w:rPr>
      <w:t>1</w:t>
    </w:r>
    <w:r w:rsidRPr="00DF457B">
      <w:rPr>
        <w:i/>
        <w:lang w:val="en-US"/>
      </w:rPr>
      <w:t xml:space="preserve"> Forest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362C3" w:rsidRDefault="007362C3" w:rsidP="007362C3">
    <w:pPr>
      <w:pStyle w:val="a3"/>
      <w:ind w:firstLine="0"/>
      <w:rPr>
        <w:i/>
        <w:color w:val="000000" w:themeColor="text1"/>
        <w:lang w:val="en-US"/>
      </w:rPr>
    </w:pPr>
    <w:r w:rsidRPr="007362C3">
      <w:rPr>
        <w:i/>
        <w:color w:val="000000" w:themeColor="text1"/>
        <w:lang w:val="en-US"/>
      </w:rPr>
      <w:t>1 Forest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362C3" w:rsidRDefault="007362C3" w:rsidP="007362C3">
    <w:pPr>
      <w:pStyle w:val="a3"/>
      <w:ind w:firstLine="0"/>
      <w:rPr>
        <w:i/>
        <w:lang w:val="en-US"/>
      </w:rPr>
    </w:pPr>
    <w:r w:rsidRPr="007362C3">
      <w:rPr>
        <w:i/>
        <w:lang w:val="en-US"/>
      </w:rPr>
      <w:t>2 Water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362C3" w:rsidRDefault="007362C3" w:rsidP="007362C3">
    <w:pPr>
      <w:pStyle w:val="a3"/>
      <w:ind w:firstLine="0"/>
      <w:rPr>
        <w:i/>
        <w:lang w:val="en-US"/>
      </w:rPr>
    </w:pPr>
    <w:r>
      <w:rPr>
        <w:i/>
        <w:lang w:val="en-US"/>
      </w:rPr>
      <w:t>3 Recycling</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362C3" w:rsidRDefault="007362C3" w:rsidP="007362C3">
    <w:pPr>
      <w:pStyle w:val="a3"/>
      <w:ind w:firstLine="0"/>
      <w:rPr>
        <w:i/>
        <w:lang w:val="en-US"/>
      </w:rPr>
    </w:pPr>
    <w:r>
      <w:rPr>
        <w:i/>
        <w:lang w:val="en-US"/>
      </w:rPr>
      <w:t>4 Natural Environment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2C3" w:rsidRPr="007362C3" w:rsidRDefault="00DF457B" w:rsidP="007362C3">
    <w:pPr>
      <w:pStyle w:val="a3"/>
      <w:ind w:firstLine="0"/>
      <w:rPr>
        <w:i/>
        <w:lang w:val="en-US"/>
      </w:rPr>
    </w:pPr>
    <w:r>
      <w:rPr>
        <w:i/>
        <w:lang w:val="en-US"/>
      </w:rPr>
      <w:t>5 Ecosystem</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CCF" w:rsidRPr="00CF3CCF" w:rsidRDefault="00CF3CCF" w:rsidP="007362C3">
    <w:pPr>
      <w:pStyle w:val="a3"/>
      <w:ind w:firstLine="0"/>
      <w:rPr>
        <w:i/>
      </w:rPr>
    </w:pPr>
    <w:r>
      <w:rPr>
        <w:i/>
      </w:rPr>
      <w:t>6 Η Οικογένειά Μου</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BE9"/>
    <w:rsid w:val="00271F9A"/>
    <w:rsid w:val="004E6B39"/>
    <w:rsid w:val="004F7EE6"/>
    <w:rsid w:val="005C7F74"/>
    <w:rsid w:val="006B5023"/>
    <w:rsid w:val="006C5BB8"/>
    <w:rsid w:val="007362C3"/>
    <w:rsid w:val="0079500C"/>
    <w:rsid w:val="007A5BE9"/>
    <w:rsid w:val="007B2B0A"/>
    <w:rsid w:val="0085520B"/>
    <w:rsid w:val="008F2292"/>
    <w:rsid w:val="00A47DEE"/>
    <w:rsid w:val="00A53798"/>
    <w:rsid w:val="00A54496"/>
    <w:rsid w:val="00A96E36"/>
    <w:rsid w:val="00B62981"/>
    <w:rsid w:val="00B9679A"/>
    <w:rsid w:val="00BC34E1"/>
    <w:rsid w:val="00CF3CCF"/>
    <w:rsid w:val="00D42784"/>
    <w:rsid w:val="00D66A4C"/>
    <w:rsid w:val="00DF457B"/>
    <w:rsid w:val="00E32345"/>
    <w:rsid w:val="00E708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21515"/>
  <w15:chartTrackingRefBased/>
  <w15:docId w15:val="{AC793FE1-4D61-4B57-9C74-BE521079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BB8"/>
    <w:pPr>
      <w:spacing w:line="312" w:lineRule="auto"/>
      <w:ind w:firstLine="709"/>
    </w:pPr>
    <w:rPr>
      <w:rFonts w:ascii="Times New Roman" w:hAnsi="Times New Roman"/>
      <w:sz w:val="24"/>
    </w:rPr>
  </w:style>
  <w:style w:type="paragraph" w:styleId="1">
    <w:name w:val="heading 1"/>
    <w:basedOn w:val="a"/>
    <w:next w:val="a"/>
    <w:link w:val="1Char"/>
    <w:uiPriority w:val="9"/>
    <w:qFormat/>
    <w:rsid w:val="006B5023"/>
    <w:pPr>
      <w:keepNext/>
      <w:keepLines/>
      <w:spacing w:before="240" w:after="380"/>
      <w:outlineLvl w:val="0"/>
      <w:pPrChange w:id="0" w:author="User" w:date="2018-03-24T18:31:00Z">
        <w:pPr>
          <w:keepNext/>
          <w:keepLines/>
          <w:spacing w:before="240" w:after="380" w:line="312" w:lineRule="auto"/>
          <w:ind w:firstLine="709"/>
          <w:outlineLvl w:val="0"/>
        </w:pPr>
      </w:pPrChange>
    </w:pPr>
    <w:rPr>
      <w:rFonts w:ascii="Arial" w:eastAsiaTheme="majorEastAsia" w:hAnsi="Arial" w:cstheme="majorBidi"/>
      <w:color w:val="FF0000"/>
      <w:sz w:val="34"/>
      <w:szCs w:val="32"/>
      <w:rPrChange w:id="0" w:author="User" w:date="2018-03-24T18:31:00Z">
        <w:rPr>
          <w:rFonts w:ascii="Arial" w:eastAsiaTheme="majorEastAsia" w:hAnsi="Arial" w:cstheme="majorBidi"/>
          <w:color w:val="FF0000"/>
          <w:sz w:val="34"/>
          <w:szCs w:val="32"/>
          <w:lang w:val="el-GR" w:eastAsia="en-US" w:bidi="ar-SA"/>
        </w:rPr>
      </w:rPrChange>
    </w:rPr>
  </w:style>
  <w:style w:type="paragraph" w:styleId="2">
    <w:name w:val="heading 2"/>
    <w:basedOn w:val="a"/>
    <w:next w:val="a"/>
    <w:link w:val="2Char"/>
    <w:uiPriority w:val="9"/>
    <w:unhideWhenUsed/>
    <w:qFormat/>
    <w:rsid w:val="006C5BB8"/>
    <w:pPr>
      <w:keepNext/>
      <w:keepLines/>
      <w:spacing w:before="40"/>
      <w:outlineLvl w:val="1"/>
    </w:pPr>
    <w:rPr>
      <w:rFonts w:ascii="Georgia" w:eastAsiaTheme="majorEastAsia" w:hAnsi="Georgia" w:cstheme="majorBidi"/>
      <w:color w:val="00B050"/>
      <w:sz w:val="28"/>
      <w:szCs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B5023"/>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6C5BB8"/>
    <w:rPr>
      <w:rFonts w:ascii="Georgia" w:eastAsiaTheme="majorEastAsia" w:hAnsi="Georgia" w:cstheme="majorBidi"/>
      <w:color w:val="00B050"/>
      <w:sz w:val="28"/>
      <w:szCs w:val="26"/>
      <w:u w:val="single"/>
    </w:rPr>
  </w:style>
  <w:style w:type="paragraph" w:styleId="a3">
    <w:name w:val="header"/>
    <w:basedOn w:val="a"/>
    <w:link w:val="Char"/>
    <w:uiPriority w:val="99"/>
    <w:unhideWhenUsed/>
    <w:rsid w:val="007362C3"/>
    <w:pPr>
      <w:tabs>
        <w:tab w:val="center" w:pos="4153"/>
        <w:tab w:val="right" w:pos="8306"/>
      </w:tabs>
      <w:spacing w:after="0" w:line="240" w:lineRule="auto"/>
    </w:pPr>
  </w:style>
  <w:style w:type="character" w:customStyle="1" w:styleId="Char">
    <w:name w:val="Κεφαλίδα Char"/>
    <w:basedOn w:val="a0"/>
    <w:link w:val="a3"/>
    <w:uiPriority w:val="99"/>
    <w:rsid w:val="007362C3"/>
    <w:rPr>
      <w:rFonts w:ascii="Times New Roman" w:hAnsi="Times New Roman"/>
      <w:sz w:val="24"/>
    </w:rPr>
  </w:style>
  <w:style w:type="paragraph" w:styleId="a4">
    <w:name w:val="footer"/>
    <w:basedOn w:val="a"/>
    <w:link w:val="Char0"/>
    <w:uiPriority w:val="99"/>
    <w:unhideWhenUsed/>
    <w:rsid w:val="007362C3"/>
    <w:pPr>
      <w:tabs>
        <w:tab w:val="center" w:pos="4153"/>
        <w:tab w:val="right" w:pos="8306"/>
      </w:tabs>
      <w:spacing w:after="0" w:line="240" w:lineRule="auto"/>
    </w:pPr>
  </w:style>
  <w:style w:type="character" w:customStyle="1" w:styleId="Char0">
    <w:name w:val="Υποσέλιδο Char"/>
    <w:basedOn w:val="a0"/>
    <w:link w:val="a4"/>
    <w:uiPriority w:val="99"/>
    <w:rsid w:val="007362C3"/>
    <w:rPr>
      <w:rFonts w:ascii="Times New Roman" w:hAnsi="Times New Roman"/>
      <w:sz w:val="24"/>
    </w:rPr>
  </w:style>
  <w:style w:type="table" w:styleId="a5">
    <w:name w:val="Table Grid"/>
    <w:basedOn w:val="a1"/>
    <w:uiPriority w:val="39"/>
    <w:rsid w:val="0027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BC34E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50">
    <w:name w:val="List Table 4 Accent 5"/>
    <w:basedOn w:val="a1"/>
    <w:uiPriority w:val="49"/>
    <w:rsid w:val="00BC34E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6">
    <w:name w:val="No Spacing"/>
    <w:link w:val="Char1"/>
    <w:uiPriority w:val="1"/>
    <w:qFormat/>
    <w:rsid w:val="00DF457B"/>
    <w:pPr>
      <w:spacing w:after="0" w:line="240" w:lineRule="auto"/>
    </w:pPr>
    <w:rPr>
      <w:rFonts w:eastAsiaTheme="minorEastAsia"/>
      <w:lang w:eastAsia="el-GR"/>
    </w:rPr>
  </w:style>
  <w:style w:type="character" w:customStyle="1" w:styleId="Char1">
    <w:name w:val="Χωρίς διάστιχο Char"/>
    <w:basedOn w:val="a0"/>
    <w:link w:val="a6"/>
    <w:uiPriority w:val="1"/>
    <w:rsid w:val="00DF457B"/>
    <w:rPr>
      <w:rFonts w:eastAsiaTheme="minorEastAsia"/>
      <w:lang w:eastAsia="el-GR"/>
    </w:rPr>
  </w:style>
  <w:style w:type="paragraph" w:styleId="a7">
    <w:name w:val="TOC Heading"/>
    <w:basedOn w:val="1"/>
    <w:next w:val="a"/>
    <w:uiPriority w:val="39"/>
    <w:unhideWhenUsed/>
    <w:qFormat/>
    <w:rsid w:val="00DF457B"/>
    <w:pPr>
      <w:spacing w:after="0" w:line="259" w:lineRule="auto"/>
      <w:ind w:firstLine="0"/>
      <w:outlineLvl w:val="9"/>
    </w:pPr>
    <w:rPr>
      <w:rFonts w:asciiTheme="majorHAnsi" w:hAnsiTheme="majorHAnsi"/>
      <w:color w:val="2E74B5" w:themeColor="accent1" w:themeShade="BF"/>
      <w:sz w:val="32"/>
      <w:lang w:eastAsia="el-GR"/>
    </w:rPr>
  </w:style>
  <w:style w:type="paragraph" w:styleId="10">
    <w:name w:val="toc 1"/>
    <w:basedOn w:val="a"/>
    <w:next w:val="a"/>
    <w:autoRedefine/>
    <w:uiPriority w:val="39"/>
    <w:unhideWhenUsed/>
    <w:rsid w:val="00DF457B"/>
    <w:pPr>
      <w:spacing w:after="100"/>
    </w:pPr>
  </w:style>
  <w:style w:type="paragraph" w:styleId="20">
    <w:name w:val="toc 2"/>
    <w:basedOn w:val="a"/>
    <w:next w:val="a"/>
    <w:autoRedefine/>
    <w:uiPriority w:val="39"/>
    <w:unhideWhenUsed/>
    <w:rsid w:val="00DF457B"/>
    <w:pPr>
      <w:spacing w:after="100"/>
      <w:ind w:left="240"/>
    </w:pPr>
  </w:style>
  <w:style w:type="character" w:styleId="-">
    <w:name w:val="Hyperlink"/>
    <w:basedOn w:val="a0"/>
    <w:uiPriority w:val="99"/>
    <w:unhideWhenUsed/>
    <w:rsid w:val="00DF457B"/>
    <w:rPr>
      <w:color w:val="0563C1" w:themeColor="hyperlink"/>
      <w:u w:val="single"/>
    </w:rPr>
  </w:style>
  <w:style w:type="paragraph" w:styleId="a8">
    <w:name w:val="Balloon Text"/>
    <w:basedOn w:val="a"/>
    <w:link w:val="Char2"/>
    <w:uiPriority w:val="99"/>
    <w:semiHidden/>
    <w:unhideWhenUsed/>
    <w:rsid w:val="00B9679A"/>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B967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diagramData" Target="diagrams/data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5"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image" Target="media/image1.gif"/><Relationship Id="rId20" Type="http://schemas.openxmlformats.org/officeDocument/2006/relationships/footer" Target="foot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diagramQuickStyle" Target="diagrams/quickStyle1.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diagramLayout" Target="diagrams/layout1.xml"/><Relationship Id="rId27" Type="http://schemas.openxmlformats.org/officeDocument/2006/relationships/footer" Target="footer8.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2_4">
  <dgm:title val=""/>
  <dgm:desc val=""/>
  <dgm:catLst>
    <dgm:cat type="accent2" pri="11400"/>
  </dgm:catLst>
  <dgm:styleLbl name="node0">
    <dgm:fillClrLst meth="cycle">
      <a:schemeClr val="accent2">
        <a:shade val="60000"/>
      </a:schemeClr>
    </dgm:fillClrLst>
    <dgm:linClrLst meth="repeat">
      <a:schemeClr val="lt1"/>
    </dgm:linClrLst>
    <dgm:effectClrLst/>
    <dgm:txLinClrLst/>
    <dgm:txFillClrLst/>
    <dgm:txEffectClrLst/>
  </dgm:styleLbl>
  <dgm:styleLbl name="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alignNode1">
    <dgm:fillClrLst meth="cycle">
      <a:schemeClr val="accent2">
        <a:shade val="50000"/>
      </a:schemeClr>
      <a:schemeClr val="accent2">
        <a:tint val="45000"/>
      </a:schemeClr>
    </dgm:fillClrLst>
    <dgm:linClrLst meth="cycle">
      <a:schemeClr val="accent2">
        <a:shade val="50000"/>
      </a:schemeClr>
      <a:schemeClr val="accent2">
        <a:tint val="45000"/>
      </a:schemeClr>
    </dgm:linClrLst>
    <dgm:effectClrLst/>
    <dgm:txLinClrLst/>
    <dgm:txFillClrLst/>
    <dgm:txEffectClrLst/>
  </dgm:styleLbl>
  <dgm:styleLbl name="ln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vennNode1">
    <dgm:fillClrLst meth="cycle">
      <a:schemeClr val="accent2">
        <a:shade val="80000"/>
        <a:alpha val="50000"/>
      </a:schemeClr>
      <a:schemeClr val="accent2">
        <a:tint val="45000"/>
        <a:alpha val="50000"/>
      </a:schemeClr>
    </dgm:fillClrLst>
    <dgm:linClrLst meth="repeat">
      <a:schemeClr val="lt1"/>
    </dgm:linClrLst>
    <dgm:effectClrLst/>
    <dgm:txLinClrLst/>
    <dgm:txFillClrLst/>
    <dgm:txEffectClrLst/>
  </dgm:styleLbl>
  <dgm:styleLbl name="node2">
    <dgm:fillClrLst>
      <a:schemeClr val="accent2">
        <a:shade val="80000"/>
      </a:schemeClr>
    </dgm:fillClrLst>
    <dgm:linClrLst meth="repeat">
      <a:schemeClr val="lt1"/>
    </dgm:linClrLst>
    <dgm:effectClrLst/>
    <dgm:txLinClrLst/>
    <dgm:txFillClrLst/>
    <dgm:txEffectClrLst/>
  </dgm:styleLbl>
  <dgm:styleLbl name="node3">
    <dgm:fillClrLst>
      <a:schemeClr val="accent2">
        <a:tint val="99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f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b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sibTrans1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0000"/>
      </a:schemeClr>
    </dgm:fillClrLst>
    <dgm:linClrLst meth="repeat">
      <a:schemeClr val="lt1"/>
    </dgm:linClrLst>
    <dgm:effectClrLst/>
    <dgm:txLinClrLst/>
    <dgm:txFillClrLst/>
    <dgm:txEffectClrLst/>
  </dgm:styleLbl>
  <dgm:styleLbl name="asst3">
    <dgm:fillClrLst>
      <a:schemeClr val="accent2">
        <a:tint val="70000"/>
      </a:schemeClr>
    </dgm:fillClrLst>
    <dgm:linClrLst meth="repeat">
      <a:schemeClr val="lt1"/>
    </dgm:linClrLst>
    <dgm:effectClrLst/>
    <dgm:txLinClrLst/>
    <dgm:txFillClrLst/>
    <dgm:txEffectClrLst/>
  </dgm:styleLbl>
  <dgm:styleLbl name="asst4">
    <dgm:fillClrLst>
      <a:schemeClr val="accent2">
        <a:tint val="5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align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bgAccFollowNode1">
    <dgm:fillClrLst meth="repeat">
      <a:schemeClr val="accent2">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55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97F819-D212-4343-944D-11C3CFC7A7BD}" type="doc">
      <dgm:prSet loTypeId="urn:microsoft.com/office/officeart/2005/8/layout/orgChart1" loCatId="hierarchy" qsTypeId="urn:microsoft.com/office/officeart/2005/8/quickstyle/simple3" qsCatId="simple" csTypeId="urn:microsoft.com/office/officeart/2005/8/colors/accent2_4" csCatId="accent2" phldr="1"/>
      <dgm:spPr/>
      <dgm:t>
        <a:bodyPr/>
        <a:lstStyle/>
        <a:p>
          <a:endParaRPr lang="el-GR"/>
        </a:p>
      </dgm:t>
    </dgm:pt>
    <dgm:pt modelId="{888F7CC2-760B-46D3-B3A0-D5BC5360364D}">
      <dgm:prSet phldrT="[Κείμενο]"/>
      <dgm:spPr/>
      <dgm:t>
        <a:bodyPr/>
        <a:lstStyle/>
        <a:p>
          <a:r>
            <a:rPr lang="el-GR"/>
            <a:t>Πέτρος </a:t>
          </a:r>
        </a:p>
      </dgm:t>
    </dgm:pt>
    <dgm:pt modelId="{A58C1F39-008B-479B-B758-588C403F3363}" type="parTrans" cxnId="{8842F246-685A-4D2E-84A9-6DCB73C6A17F}">
      <dgm:prSet/>
      <dgm:spPr/>
      <dgm:t>
        <a:bodyPr/>
        <a:lstStyle/>
        <a:p>
          <a:endParaRPr lang="el-GR"/>
        </a:p>
      </dgm:t>
    </dgm:pt>
    <dgm:pt modelId="{726524BC-95B8-46DA-A7D0-3B44D0D0CBEA}" type="sibTrans" cxnId="{8842F246-685A-4D2E-84A9-6DCB73C6A17F}">
      <dgm:prSet/>
      <dgm:spPr/>
      <dgm:t>
        <a:bodyPr/>
        <a:lstStyle/>
        <a:p>
          <a:endParaRPr lang="el-GR"/>
        </a:p>
      </dgm:t>
    </dgm:pt>
    <dgm:pt modelId="{78E09DB7-DF6A-46AB-89F3-4A5E71B3E954}">
      <dgm:prSet phldrT="[Κείμενο]"/>
      <dgm:spPr/>
      <dgm:t>
        <a:bodyPr/>
        <a:lstStyle/>
        <a:p>
          <a:r>
            <a:rPr lang="el-GR"/>
            <a:t>Κώστας</a:t>
          </a:r>
        </a:p>
      </dgm:t>
    </dgm:pt>
    <dgm:pt modelId="{CD67537C-AA47-47DD-88EC-A90C2A872C3C}" type="parTrans" cxnId="{29F660EA-1B37-43F5-A195-0E4C279A6DE8}">
      <dgm:prSet/>
      <dgm:spPr/>
      <dgm:t>
        <a:bodyPr/>
        <a:lstStyle/>
        <a:p>
          <a:endParaRPr lang="el-GR"/>
        </a:p>
      </dgm:t>
    </dgm:pt>
    <dgm:pt modelId="{9B01249B-BB02-4BF7-8850-C76DE4361F2E}" type="sibTrans" cxnId="{29F660EA-1B37-43F5-A195-0E4C279A6DE8}">
      <dgm:prSet/>
      <dgm:spPr/>
      <dgm:t>
        <a:bodyPr/>
        <a:lstStyle/>
        <a:p>
          <a:endParaRPr lang="el-GR"/>
        </a:p>
      </dgm:t>
    </dgm:pt>
    <dgm:pt modelId="{41354A78-509A-46CC-804E-58C437427C52}">
      <dgm:prSet phldrT="[Κείμενο]"/>
      <dgm:spPr/>
      <dgm:t>
        <a:bodyPr/>
        <a:lstStyle/>
        <a:p>
          <a:r>
            <a:rPr lang="el-GR"/>
            <a:t>Μαίρη</a:t>
          </a:r>
        </a:p>
      </dgm:t>
    </dgm:pt>
    <dgm:pt modelId="{2373A448-B670-4B51-A081-8480F2A5C7A1}" type="parTrans" cxnId="{598E575D-CF8F-48B7-AEDD-C11C1DD9C33E}">
      <dgm:prSet/>
      <dgm:spPr/>
      <dgm:t>
        <a:bodyPr/>
        <a:lstStyle/>
        <a:p>
          <a:endParaRPr lang="el-GR"/>
        </a:p>
      </dgm:t>
    </dgm:pt>
    <dgm:pt modelId="{B58BE004-3644-4BBC-A126-F59C556D4524}" type="sibTrans" cxnId="{598E575D-CF8F-48B7-AEDD-C11C1DD9C33E}">
      <dgm:prSet/>
      <dgm:spPr/>
      <dgm:t>
        <a:bodyPr/>
        <a:lstStyle/>
        <a:p>
          <a:endParaRPr lang="el-GR"/>
        </a:p>
      </dgm:t>
    </dgm:pt>
    <dgm:pt modelId="{4554BFC6-F270-4653-B50E-8AE533763FD9}">
      <dgm:prSet phldrT="[Κείμενο]"/>
      <dgm:spPr/>
      <dgm:t>
        <a:bodyPr/>
        <a:lstStyle/>
        <a:p>
          <a:r>
            <a:rPr lang="el-GR"/>
            <a:t>Ρούλα</a:t>
          </a:r>
        </a:p>
      </dgm:t>
    </dgm:pt>
    <dgm:pt modelId="{69D324AE-A28D-4A4F-A49B-37A0B3DF0984}" type="parTrans" cxnId="{12D6D7A4-AAD4-4551-ABDF-DB322CD0E34E}">
      <dgm:prSet/>
      <dgm:spPr/>
      <dgm:t>
        <a:bodyPr/>
        <a:lstStyle/>
        <a:p>
          <a:endParaRPr lang="el-GR"/>
        </a:p>
      </dgm:t>
    </dgm:pt>
    <dgm:pt modelId="{73B2E5E7-5739-4AE2-AF28-F17CA302C674}" type="sibTrans" cxnId="{12D6D7A4-AAD4-4551-ABDF-DB322CD0E34E}">
      <dgm:prSet/>
      <dgm:spPr/>
      <dgm:t>
        <a:bodyPr/>
        <a:lstStyle/>
        <a:p>
          <a:endParaRPr lang="el-GR"/>
        </a:p>
      </dgm:t>
    </dgm:pt>
    <dgm:pt modelId="{822C5EDE-1756-405C-B8E8-E116EEF4C669}">
      <dgm:prSet phldrT="[Κείμενο]"/>
      <dgm:spPr/>
      <dgm:t>
        <a:bodyPr/>
        <a:lstStyle/>
        <a:p>
          <a:r>
            <a:rPr lang="el-GR"/>
            <a:t>Θανάσης</a:t>
          </a:r>
        </a:p>
      </dgm:t>
    </dgm:pt>
    <dgm:pt modelId="{74FBB8EE-FFE0-439E-BF15-EF50354EF42A}" type="parTrans" cxnId="{5593B996-E453-434C-AA11-3D23C9E45F42}">
      <dgm:prSet/>
      <dgm:spPr/>
      <dgm:t>
        <a:bodyPr/>
        <a:lstStyle/>
        <a:p>
          <a:endParaRPr lang="el-GR"/>
        </a:p>
      </dgm:t>
    </dgm:pt>
    <dgm:pt modelId="{B309E9B7-0C04-4E13-8408-11FF3323FBAB}" type="sibTrans" cxnId="{5593B996-E453-434C-AA11-3D23C9E45F42}">
      <dgm:prSet/>
      <dgm:spPr/>
      <dgm:t>
        <a:bodyPr/>
        <a:lstStyle/>
        <a:p>
          <a:endParaRPr lang="el-GR"/>
        </a:p>
      </dgm:t>
    </dgm:pt>
    <dgm:pt modelId="{081B9374-99C2-44AE-B417-0D49417D37B8}">
      <dgm:prSet phldrT="[Κείμενο]"/>
      <dgm:spPr/>
      <dgm:t>
        <a:bodyPr/>
        <a:lstStyle/>
        <a:p>
          <a:r>
            <a:rPr lang="el-GR"/>
            <a:t>Τάσος</a:t>
          </a:r>
        </a:p>
      </dgm:t>
    </dgm:pt>
    <dgm:pt modelId="{3CEFB933-E05D-4A95-B6EF-993F9AE960C0}" type="parTrans" cxnId="{4D740C9A-76F0-4CC4-AF63-A33D8D6E8029}">
      <dgm:prSet/>
      <dgm:spPr/>
      <dgm:t>
        <a:bodyPr/>
        <a:lstStyle/>
        <a:p>
          <a:endParaRPr lang="el-GR"/>
        </a:p>
      </dgm:t>
    </dgm:pt>
    <dgm:pt modelId="{AD982DB4-15D1-47D3-AA7D-D4DF9FB4DAE3}" type="sibTrans" cxnId="{4D740C9A-76F0-4CC4-AF63-A33D8D6E8029}">
      <dgm:prSet/>
      <dgm:spPr/>
      <dgm:t>
        <a:bodyPr/>
        <a:lstStyle/>
        <a:p>
          <a:endParaRPr lang="el-GR"/>
        </a:p>
      </dgm:t>
    </dgm:pt>
    <dgm:pt modelId="{BED05299-6F85-4070-B7F2-73D85CC56685}">
      <dgm:prSet phldrT="[Κείμενο]"/>
      <dgm:spPr/>
      <dgm:t>
        <a:bodyPr/>
        <a:lstStyle/>
        <a:p>
          <a:r>
            <a:rPr lang="el-GR"/>
            <a:t>Βαγγέλης</a:t>
          </a:r>
        </a:p>
      </dgm:t>
    </dgm:pt>
    <dgm:pt modelId="{581EE0E1-0494-4C67-A45B-ED8CB2B159E5}" type="parTrans" cxnId="{4EFBE7CC-4AE7-4FCF-AEC3-D3520F5D6F9A}">
      <dgm:prSet/>
      <dgm:spPr/>
      <dgm:t>
        <a:bodyPr/>
        <a:lstStyle/>
        <a:p>
          <a:endParaRPr lang="el-GR"/>
        </a:p>
      </dgm:t>
    </dgm:pt>
    <dgm:pt modelId="{51018FD6-5ABC-443E-9561-1D193BC2E744}" type="sibTrans" cxnId="{4EFBE7CC-4AE7-4FCF-AEC3-D3520F5D6F9A}">
      <dgm:prSet/>
      <dgm:spPr/>
      <dgm:t>
        <a:bodyPr/>
        <a:lstStyle/>
        <a:p>
          <a:endParaRPr lang="el-GR"/>
        </a:p>
      </dgm:t>
    </dgm:pt>
    <dgm:pt modelId="{827F2A75-908B-4D0E-8757-5DBA1D67DF2F}">
      <dgm:prSet phldrT="[Κείμενο]"/>
      <dgm:spPr/>
      <dgm:t>
        <a:bodyPr/>
        <a:lstStyle/>
        <a:p>
          <a:r>
            <a:rPr lang="el-GR"/>
            <a:t>Καλλισθένης</a:t>
          </a:r>
        </a:p>
      </dgm:t>
    </dgm:pt>
    <dgm:pt modelId="{20A3E6DB-ADF7-47DA-A6EB-02F7E980ED34}" type="parTrans" cxnId="{72E2BCF0-6813-4124-9EC7-AA9D57937C1D}">
      <dgm:prSet/>
      <dgm:spPr/>
      <dgm:t>
        <a:bodyPr/>
        <a:lstStyle/>
        <a:p>
          <a:endParaRPr lang="el-GR"/>
        </a:p>
      </dgm:t>
    </dgm:pt>
    <dgm:pt modelId="{8AFF6EDA-6031-4956-8910-7DDDAE51C62E}" type="sibTrans" cxnId="{72E2BCF0-6813-4124-9EC7-AA9D57937C1D}">
      <dgm:prSet/>
      <dgm:spPr/>
      <dgm:t>
        <a:bodyPr/>
        <a:lstStyle/>
        <a:p>
          <a:endParaRPr lang="el-GR"/>
        </a:p>
      </dgm:t>
    </dgm:pt>
    <dgm:pt modelId="{76CD97B3-DE4E-45A1-9724-8657D3040800}">
      <dgm:prSet phldrT="[Κείμενο]"/>
      <dgm:spPr/>
      <dgm:t>
        <a:bodyPr/>
        <a:lstStyle/>
        <a:p>
          <a:r>
            <a:rPr lang="el-GR"/>
            <a:t>Καλλιόπη</a:t>
          </a:r>
        </a:p>
      </dgm:t>
    </dgm:pt>
    <dgm:pt modelId="{D5BCBB44-90FD-467B-BD00-170012411410}" type="parTrans" cxnId="{4AD54DF5-0B7E-45C7-A21B-25A1268FFDD6}">
      <dgm:prSet/>
      <dgm:spPr/>
      <dgm:t>
        <a:bodyPr/>
        <a:lstStyle/>
        <a:p>
          <a:endParaRPr lang="el-GR"/>
        </a:p>
      </dgm:t>
    </dgm:pt>
    <dgm:pt modelId="{0624A868-3230-495E-AAC6-2CA8D44752BE}" type="sibTrans" cxnId="{4AD54DF5-0B7E-45C7-A21B-25A1268FFDD6}">
      <dgm:prSet/>
      <dgm:spPr/>
      <dgm:t>
        <a:bodyPr/>
        <a:lstStyle/>
        <a:p>
          <a:endParaRPr lang="el-GR"/>
        </a:p>
      </dgm:t>
    </dgm:pt>
    <dgm:pt modelId="{8AE66091-5EA6-4E34-AEFA-1ACC339FB70E}">
      <dgm:prSet phldrT="[Κείμενο]"/>
      <dgm:spPr/>
      <dgm:t>
        <a:bodyPr/>
        <a:lstStyle/>
        <a:p>
          <a:r>
            <a:rPr lang="el-GR"/>
            <a:t>Καλλιόπη</a:t>
          </a:r>
        </a:p>
      </dgm:t>
    </dgm:pt>
    <dgm:pt modelId="{C411E489-F893-4671-9E64-AF2AE1EEB85B}" type="parTrans" cxnId="{F0C086F5-2232-4994-85F0-75359DAD846D}">
      <dgm:prSet/>
      <dgm:spPr/>
      <dgm:t>
        <a:bodyPr/>
        <a:lstStyle/>
        <a:p>
          <a:endParaRPr lang="el-GR"/>
        </a:p>
      </dgm:t>
    </dgm:pt>
    <dgm:pt modelId="{ED26A8AC-BBDD-41E6-A09B-940A6FA24E27}" type="sibTrans" cxnId="{F0C086F5-2232-4994-85F0-75359DAD846D}">
      <dgm:prSet/>
      <dgm:spPr/>
      <dgm:t>
        <a:bodyPr/>
        <a:lstStyle/>
        <a:p>
          <a:endParaRPr lang="el-GR"/>
        </a:p>
      </dgm:t>
    </dgm:pt>
    <dgm:pt modelId="{80289F91-DC4A-4CCA-8FD7-D611154DC485}">
      <dgm:prSet phldrT="[Κείμενο]"/>
      <dgm:spPr/>
      <dgm:t>
        <a:bodyPr/>
        <a:lstStyle/>
        <a:p>
          <a:r>
            <a:rPr lang="el-GR"/>
            <a:t>Χρήστος</a:t>
          </a:r>
        </a:p>
      </dgm:t>
    </dgm:pt>
    <dgm:pt modelId="{C8010A21-8935-4A37-AFD3-88D3D219D4F2}" type="parTrans" cxnId="{A1E47238-15E7-40CC-9013-C5AEBD2265CE}">
      <dgm:prSet/>
      <dgm:spPr/>
      <dgm:t>
        <a:bodyPr/>
        <a:lstStyle/>
        <a:p>
          <a:endParaRPr lang="el-GR"/>
        </a:p>
      </dgm:t>
    </dgm:pt>
    <dgm:pt modelId="{106F1F27-170C-4E3E-8CF9-88026811A87A}" type="sibTrans" cxnId="{A1E47238-15E7-40CC-9013-C5AEBD2265CE}">
      <dgm:prSet/>
      <dgm:spPr/>
      <dgm:t>
        <a:bodyPr/>
        <a:lstStyle/>
        <a:p>
          <a:endParaRPr lang="el-GR"/>
        </a:p>
      </dgm:t>
    </dgm:pt>
    <dgm:pt modelId="{9A282FB6-F032-4142-8600-B8AAAB1C0FC3}" type="pres">
      <dgm:prSet presAssocID="{6A97F819-D212-4343-944D-11C3CFC7A7BD}" presName="hierChild1" presStyleCnt="0">
        <dgm:presLayoutVars>
          <dgm:orgChart val="1"/>
          <dgm:chPref val="1"/>
          <dgm:dir/>
          <dgm:animOne val="branch"/>
          <dgm:animLvl val="lvl"/>
          <dgm:resizeHandles/>
        </dgm:presLayoutVars>
      </dgm:prSet>
      <dgm:spPr/>
      <dgm:t>
        <a:bodyPr/>
        <a:lstStyle/>
        <a:p>
          <a:endParaRPr lang="el-GR"/>
        </a:p>
      </dgm:t>
    </dgm:pt>
    <dgm:pt modelId="{F9B17FFE-E4CA-476A-B779-C9E686D22C7D}" type="pres">
      <dgm:prSet presAssocID="{888F7CC2-760B-46D3-B3A0-D5BC5360364D}" presName="hierRoot1" presStyleCnt="0">
        <dgm:presLayoutVars>
          <dgm:hierBranch val="init"/>
        </dgm:presLayoutVars>
      </dgm:prSet>
      <dgm:spPr/>
    </dgm:pt>
    <dgm:pt modelId="{5871E208-7281-4370-9851-4A1956223B68}" type="pres">
      <dgm:prSet presAssocID="{888F7CC2-760B-46D3-B3A0-D5BC5360364D}" presName="rootComposite1" presStyleCnt="0"/>
      <dgm:spPr/>
    </dgm:pt>
    <dgm:pt modelId="{B06AB179-3543-44EE-93DD-8EAE31B676F0}" type="pres">
      <dgm:prSet presAssocID="{888F7CC2-760B-46D3-B3A0-D5BC5360364D}" presName="rootText1" presStyleLbl="node0" presStyleIdx="0" presStyleCnt="4">
        <dgm:presLayoutVars>
          <dgm:chPref val="3"/>
        </dgm:presLayoutVars>
      </dgm:prSet>
      <dgm:spPr/>
      <dgm:t>
        <a:bodyPr/>
        <a:lstStyle/>
        <a:p>
          <a:endParaRPr lang="el-GR"/>
        </a:p>
      </dgm:t>
    </dgm:pt>
    <dgm:pt modelId="{5FB829F0-7103-480A-B0AC-ED29C45B4509}" type="pres">
      <dgm:prSet presAssocID="{888F7CC2-760B-46D3-B3A0-D5BC5360364D}" presName="rootConnector1" presStyleLbl="node1" presStyleIdx="0" presStyleCnt="0"/>
      <dgm:spPr/>
      <dgm:t>
        <a:bodyPr/>
        <a:lstStyle/>
        <a:p>
          <a:endParaRPr lang="el-GR"/>
        </a:p>
      </dgm:t>
    </dgm:pt>
    <dgm:pt modelId="{896034B7-ADEE-452C-8DE9-5A76F65BAC2F}" type="pres">
      <dgm:prSet presAssocID="{888F7CC2-760B-46D3-B3A0-D5BC5360364D}" presName="hierChild2" presStyleCnt="0"/>
      <dgm:spPr/>
    </dgm:pt>
    <dgm:pt modelId="{37A44A6C-DDFE-47E9-BD20-86C5B435E7F9}" type="pres">
      <dgm:prSet presAssocID="{888F7CC2-760B-46D3-B3A0-D5BC5360364D}" presName="hierChild3" presStyleCnt="0"/>
      <dgm:spPr/>
    </dgm:pt>
    <dgm:pt modelId="{E5794389-15F9-45C8-921C-E3521961C0F8}" type="pres">
      <dgm:prSet presAssocID="{4554BFC6-F270-4653-B50E-8AE533763FD9}" presName="hierRoot1" presStyleCnt="0">
        <dgm:presLayoutVars>
          <dgm:hierBranch val="init"/>
        </dgm:presLayoutVars>
      </dgm:prSet>
      <dgm:spPr/>
    </dgm:pt>
    <dgm:pt modelId="{2554E86A-19C3-448D-89ED-8BF1F4B88D5B}" type="pres">
      <dgm:prSet presAssocID="{4554BFC6-F270-4653-B50E-8AE533763FD9}" presName="rootComposite1" presStyleCnt="0"/>
      <dgm:spPr/>
    </dgm:pt>
    <dgm:pt modelId="{E49AE148-D4A8-4BFF-9F0A-11EDC7BB1929}" type="pres">
      <dgm:prSet presAssocID="{4554BFC6-F270-4653-B50E-8AE533763FD9}" presName="rootText1" presStyleLbl="node0" presStyleIdx="1" presStyleCnt="4">
        <dgm:presLayoutVars>
          <dgm:chPref val="3"/>
        </dgm:presLayoutVars>
      </dgm:prSet>
      <dgm:spPr/>
      <dgm:t>
        <a:bodyPr/>
        <a:lstStyle/>
        <a:p>
          <a:endParaRPr lang="el-GR"/>
        </a:p>
      </dgm:t>
    </dgm:pt>
    <dgm:pt modelId="{F9EC1B41-26DB-454F-9BFE-F24B08557D03}" type="pres">
      <dgm:prSet presAssocID="{4554BFC6-F270-4653-B50E-8AE533763FD9}" presName="rootConnector1" presStyleLbl="node1" presStyleIdx="0" presStyleCnt="0"/>
      <dgm:spPr/>
      <dgm:t>
        <a:bodyPr/>
        <a:lstStyle/>
        <a:p>
          <a:endParaRPr lang="el-GR"/>
        </a:p>
      </dgm:t>
    </dgm:pt>
    <dgm:pt modelId="{206B69F5-398C-4BF2-B65E-C0A33D1B52F0}" type="pres">
      <dgm:prSet presAssocID="{4554BFC6-F270-4653-B50E-8AE533763FD9}" presName="hierChild2" presStyleCnt="0"/>
      <dgm:spPr/>
    </dgm:pt>
    <dgm:pt modelId="{9E1F9A50-8122-4742-A6D5-181AB341FF6F}" type="pres">
      <dgm:prSet presAssocID="{CD67537C-AA47-47DD-88EC-A90C2A872C3C}" presName="Name37" presStyleLbl="parChTrans1D2" presStyleIdx="0" presStyleCnt="5"/>
      <dgm:spPr/>
      <dgm:t>
        <a:bodyPr/>
        <a:lstStyle/>
        <a:p>
          <a:endParaRPr lang="el-GR"/>
        </a:p>
      </dgm:t>
    </dgm:pt>
    <dgm:pt modelId="{4AB9A2C9-2B3F-4248-BFD6-675937511CA8}" type="pres">
      <dgm:prSet presAssocID="{78E09DB7-DF6A-46AB-89F3-4A5E71B3E954}" presName="hierRoot2" presStyleCnt="0">
        <dgm:presLayoutVars>
          <dgm:hierBranch val="init"/>
        </dgm:presLayoutVars>
      </dgm:prSet>
      <dgm:spPr/>
    </dgm:pt>
    <dgm:pt modelId="{0C9C2CAD-4FD7-474F-AAF1-74FE525DC001}" type="pres">
      <dgm:prSet presAssocID="{78E09DB7-DF6A-46AB-89F3-4A5E71B3E954}" presName="rootComposite" presStyleCnt="0"/>
      <dgm:spPr/>
    </dgm:pt>
    <dgm:pt modelId="{E7DCD6E6-BB18-4AF0-BB43-37EB2AC9D2DE}" type="pres">
      <dgm:prSet presAssocID="{78E09DB7-DF6A-46AB-89F3-4A5E71B3E954}" presName="rootText" presStyleLbl="node2" presStyleIdx="0" presStyleCnt="5">
        <dgm:presLayoutVars>
          <dgm:chPref val="3"/>
        </dgm:presLayoutVars>
      </dgm:prSet>
      <dgm:spPr/>
      <dgm:t>
        <a:bodyPr/>
        <a:lstStyle/>
        <a:p>
          <a:endParaRPr lang="el-GR"/>
        </a:p>
      </dgm:t>
    </dgm:pt>
    <dgm:pt modelId="{141D20A6-FE0D-4FB0-8B2A-BCEC9ED1D48D}" type="pres">
      <dgm:prSet presAssocID="{78E09DB7-DF6A-46AB-89F3-4A5E71B3E954}" presName="rootConnector" presStyleLbl="node2" presStyleIdx="0" presStyleCnt="5"/>
      <dgm:spPr/>
      <dgm:t>
        <a:bodyPr/>
        <a:lstStyle/>
        <a:p>
          <a:endParaRPr lang="el-GR"/>
        </a:p>
      </dgm:t>
    </dgm:pt>
    <dgm:pt modelId="{9EAE6D6A-65A5-4993-B107-943B6E3AC437}" type="pres">
      <dgm:prSet presAssocID="{78E09DB7-DF6A-46AB-89F3-4A5E71B3E954}" presName="hierChild4" presStyleCnt="0"/>
      <dgm:spPr/>
    </dgm:pt>
    <dgm:pt modelId="{C2344BAA-01A3-4398-92BA-BF5C6D0DC036}" type="pres">
      <dgm:prSet presAssocID="{78E09DB7-DF6A-46AB-89F3-4A5E71B3E954}" presName="hierChild5" presStyleCnt="0"/>
      <dgm:spPr/>
    </dgm:pt>
    <dgm:pt modelId="{90D60BEF-EEED-4886-B24D-9B9128E5C43B}" type="pres">
      <dgm:prSet presAssocID="{2373A448-B670-4B51-A081-8480F2A5C7A1}" presName="Name37" presStyleLbl="parChTrans1D2" presStyleIdx="1" presStyleCnt="5"/>
      <dgm:spPr/>
      <dgm:t>
        <a:bodyPr/>
        <a:lstStyle/>
        <a:p>
          <a:endParaRPr lang="el-GR"/>
        </a:p>
      </dgm:t>
    </dgm:pt>
    <dgm:pt modelId="{4AFBE8F0-504B-432E-9891-D03B8AB9F8CC}" type="pres">
      <dgm:prSet presAssocID="{41354A78-509A-46CC-804E-58C437427C52}" presName="hierRoot2" presStyleCnt="0">
        <dgm:presLayoutVars>
          <dgm:hierBranch val="init"/>
        </dgm:presLayoutVars>
      </dgm:prSet>
      <dgm:spPr/>
    </dgm:pt>
    <dgm:pt modelId="{C4397EFC-8058-45C3-AA8D-26805495B047}" type="pres">
      <dgm:prSet presAssocID="{41354A78-509A-46CC-804E-58C437427C52}" presName="rootComposite" presStyleCnt="0"/>
      <dgm:spPr/>
    </dgm:pt>
    <dgm:pt modelId="{7FC25D94-24C1-4633-B8C3-F8B90D6797AC}" type="pres">
      <dgm:prSet presAssocID="{41354A78-509A-46CC-804E-58C437427C52}" presName="rootText" presStyleLbl="node2" presStyleIdx="1" presStyleCnt="5">
        <dgm:presLayoutVars>
          <dgm:chPref val="3"/>
        </dgm:presLayoutVars>
      </dgm:prSet>
      <dgm:spPr/>
      <dgm:t>
        <a:bodyPr/>
        <a:lstStyle/>
        <a:p>
          <a:endParaRPr lang="el-GR"/>
        </a:p>
      </dgm:t>
    </dgm:pt>
    <dgm:pt modelId="{F42DE9F2-572F-4242-8EC1-4AD83FDAF88E}" type="pres">
      <dgm:prSet presAssocID="{41354A78-509A-46CC-804E-58C437427C52}" presName="rootConnector" presStyleLbl="node2" presStyleIdx="1" presStyleCnt="5"/>
      <dgm:spPr/>
      <dgm:t>
        <a:bodyPr/>
        <a:lstStyle/>
        <a:p>
          <a:endParaRPr lang="el-GR"/>
        </a:p>
      </dgm:t>
    </dgm:pt>
    <dgm:pt modelId="{55D5CF15-AF67-4401-AB95-E17FF15506E4}" type="pres">
      <dgm:prSet presAssocID="{41354A78-509A-46CC-804E-58C437427C52}" presName="hierChild4" presStyleCnt="0"/>
      <dgm:spPr/>
    </dgm:pt>
    <dgm:pt modelId="{A9739C07-4C80-44CB-85E8-2CA4A0A5639B}" type="pres">
      <dgm:prSet presAssocID="{C411E489-F893-4671-9E64-AF2AE1EEB85B}" presName="Name37" presStyleLbl="parChTrans1D3" presStyleIdx="0" presStyleCnt="2"/>
      <dgm:spPr/>
      <dgm:t>
        <a:bodyPr/>
        <a:lstStyle/>
        <a:p>
          <a:endParaRPr lang="el-GR"/>
        </a:p>
      </dgm:t>
    </dgm:pt>
    <dgm:pt modelId="{6E39E8B9-EC70-47DA-A6EB-0E35A984EA22}" type="pres">
      <dgm:prSet presAssocID="{8AE66091-5EA6-4E34-AEFA-1ACC339FB70E}" presName="hierRoot2" presStyleCnt="0">
        <dgm:presLayoutVars>
          <dgm:hierBranch val="init"/>
        </dgm:presLayoutVars>
      </dgm:prSet>
      <dgm:spPr/>
    </dgm:pt>
    <dgm:pt modelId="{3B0147B9-8510-43BA-90CE-CEC0112EF15A}" type="pres">
      <dgm:prSet presAssocID="{8AE66091-5EA6-4E34-AEFA-1ACC339FB70E}" presName="rootComposite" presStyleCnt="0"/>
      <dgm:spPr/>
    </dgm:pt>
    <dgm:pt modelId="{848CE6D5-055C-444D-AFB1-6F1F43164B7E}" type="pres">
      <dgm:prSet presAssocID="{8AE66091-5EA6-4E34-AEFA-1ACC339FB70E}" presName="rootText" presStyleLbl="node3" presStyleIdx="0" presStyleCnt="2">
        <dgm:presLayoutVars>
          <dgm:chPref val="3"/>
        </dgm:presLayoutVars>
      </dgm:prSet>
      <dgm:spPr/>
      <dgm:t>
        <a:bodyPr/>
        <a:lstStyle/>
        <a:p>
          <a:endParaRPr lang="el-GR"/>
        </a:p>
      </dgm:t>
    </dgm:pt>
    <dgm:pt modelId="{B0D30005-F14E-4D34-9E42-10822F59AA8C}" type="pres">
      <dgm:prSet presAssocID="{8AE66091-5EA6-4E34-AEFA-1ACC339FB70E}" presName="rootConnector" presStyleLbl="node3" presStyleIdx="0" presStyleCnt="2"/>
      <dgm:spPr/>
      <dgm:t>
        <a:bodyPr/>
        <a:lstStyle/>
        <a:p>
          <a:endParaRPr lang="el-GR"/>
        </a:p>
      </dgm:t>
    </dgm:pt>
    <dgm:pt modelId="{2855E2EC-DE15-4052-A92F-B0F7CFB97333}" type="pres">
      <dgm:prSet presAssocID="{8AE66091-5EA6-4E34-AEFA-1ACC339FB70E}" presName="hierChild4" presStyleCnt="0"/>
      <dgm:spPr/>
    </dgm:pt>
    <dgm:pt modelId="{561CD244-90C2-4BEA-BCE0-5210E6B7E030}" type="pres">
      <dgm:prSet presAssocID="{8AE66091-5EA6-4E34-AEFA-1ACC339FB70E}" presName="hierChild5" presStyleCnt="0"/>
      <dgm:spPr/>
    </dgm:pt>
    <dgm:pt modelId="{676DC3D9-0FF8-4DBD-8A24-57E73F9EA924}" type="pres">
      <dgm:prSet presAssocID="{C8010A21-8935-4A37-AFD3-88D3D219D4F2}" presName="Name37" presStyleLbl="parChTrans1D3" presStyleIdx="1" presStyleCnt="2"/>
      <dgm:spPr/>
      <dgm:t>
        <a:bodyPr/>
        <a:lstStyle/>
        <a:p>
          <a:endParaRPr lang="el-GR"/>
        </a:p>
      </dgm:t>
    </dgm:pt>
    <dgm:pt modelId="{3B743C19-C4FD-4A51-A9ED-F0B4F2BDDDE1}" type="pres">
      <dgm:prSet presAssocID="{80289F91-DC4A-4CCA-8FD7-D611154DC485}" presName="hierRoot2" presStyleCnt="0">
        <dgm:presLayoutVars>
          <dgm:hierBranch val="init"/>
        </dgm:presLayoutVars>
      </dgm:prSet>
      <dgm:spPr/>
    </dgm:pt>
    <dgm:pt modelId="{E3211A78-818A-44EE-BBCF-D33126EF8A1D}" type="pres">
      <dgm:prSet presAssocID="{80289F91-DC4A-4CCA-8FD7-D611154DC485}" presName="rootComposite" presStyleCnt="0"/>
      <dgm:spPr/>
    </dgm:pt>
    <dgm:pt modelId="{16612940-B65D-4DD3-952B-7C03E4E4B0CD}" type="pres">
      <dgm:prSet presAssocID="{80289F91-DC4A-4CCA-8FD7-D611154DC485}" presName="rootText" presStyleLbl="node3" presStyleIdx="1" presStyleCnt="2">
        <dgm:presLayoutVars>
          <dgm:chPref val="3"/>
        </dgm:presLayoutVars>
      </dgm:prSet>
      <dgm:spPr/>
      <dgm:t>
        <a:bodyPr/>
        <a:lstStyle/>
        <a:p>
          <a:endParaRPr lang="el-GR"/>
        </a:p>
      </dgm:t>
    </dgm:pt>
    <dgm:pt modelId="{843E86DF-D3C4-42E0-8EB0-AFBE8BEBD596}" type="pres">
      <dgm:prSet presAssocID="{80289F91-DC4A-4CCA-8FD7-D611154DC485}" presName="rootConnector" presStyleLbl="node3" presStyleIdx="1" presStyleCnt="2"/>
      <dgm:spPr/>
      <dgm:t>
        <a:bodyPr/>
        <a:lstStyle/>
        <a:p>
          <a:endParaRPr lang="el-GR"/>
        </a:p>
      </dgm:t>
    </dgm:pt>
    <dgm:pt modelId="{73BD9746-3B49-4F47-B71E-92C078DCF123}" type="pres">
      <dgm:prSet presAssocID="{80289F91-DC4A-4CCA-8FD7-D611154DC485}" presName="hierChild4" presStyleCnt="0"/>
      <dgm:spPr/>
    </dgm:pt>
    <dgm:pt modelId="{FE9A58A0-5CBC-4F2F-A80D-96666ADDA769}" type="pres">
      <dgm:prSet presAssocID="{80289F91-DC4A-4CCA-8FD7-D611154DC485}" presName="hierChild5" presStyleCnt="0"/>
      <dgm:spPr/>
    </dgm:pt>
    <dgm:pt modelId="{8C2E4A35-8FC1-4A4C-BCAD-9F9599DDF2C5}" type="pres">
      <dgm:prSet presAssocID="{41354A78-509A-46CC-804E-58C437427C52}" presName="hierChild5" presStyleCnt="0"/>
      <dgm:spPr/>
    </dgm:pt>
    <dgm:pt modelId="{F99FC499-4BBB-43CA-839F-A72EB2A49758}" type="pres">
      <dgm:prSet presAssocID="{4554BFC6-F270-4653-B50E-8AE533763FD9}" presName="hierChild3" presStyleCnt="0"/>
      <dgm:spPr/>
    </dgm:pt>
    <dgm:pt modelId="{E86E030F-7650-4864-A76E-5E95EDB2D40A}" type="pres">
      <dgm:prSet presAssocID="{827F2A75-908B-4D0E-8757-5DBA1D67DF2F}" presName="hierRoot1" presStyleCnt="0">
        <dgm:presLayoutVars>
          <dgm:hierBranch val="init"/>
        </dgm:presLayoutVars>
      </dgm:prSet>
      <dgm:spPr/>
    </dgm:pt>
    <dgm:pt modelId="{3A11A343-9304-4131-BD9A-63F1E4F13721}" type="pres">
      <dgm:prSet presAssocID="{827F2A75-908B-4D0E-8757-5DBA1D67DF2F}" presName="rootComposite1" presStyleCnt="0"/>
      <dgm:spPr/>
    </dgm:pt>
    <dgm:pt modelId="{A7424659-61DD-4240-8304-32201E617945}" type="pres">
      <dgm:prSet presAssocID="{827F2A75-908B-4D0E-8757-5DBA1D67DF2F}" presName="rootText1" presStyleLbl="node0" presStyleIdx="2" presStyleCnt="4" custLinFactNeighborX="68311" custLinFactNeighborY="-2240">
        <dgm:presLayoutVars>
          <dgm:chPref val="3"/>
        </dgm:presLayoutVars>
      </dgm:prSet>
      <dgm:spPr/>
      <dgm:t>
        <a:bodyPr/>
        <a:lstStyle/>
        <a:p>
          <a:endParaRPr lang="el-GR"/>
        </a:p>
      </dgm:t>
    </dgm:pt>
    <dgm:pt modelId="{FA0B251E-B98F-422E-9523-F29BC2865AF0}" type="pres">
      <dgm:prSet presAssocID="{827F2A75-908B-4D0E-8757-5DBA1D67DF2F}" presName="rootConnector1" presStyleLbl="node1" presStyleIdx="0" presStyleCnt="0"/>
      <dgm:spPr/>
      <dgm:t>
        <a:bodyPr/>
        <a:lstStyle/>
        <a:p>
          <a:endParaRPr lang="el-GR"/>
        </a:p>
      </dgm:t>
    </dgm:pt>
    <dgm:pt modelId="{9F257868-01EB-4ADF-B1C5-2850514B7B05}" type="pres">
      <dgm:prSet presAssocID="{827F2A75-908B-4D0E-8757-5DBA1D67DF2F}" presName="hierChild2" presStyleCnt="0"/>
      <dgm:spPr/>
    </dgm:pt>
    <dgm:pt modelId="{7A99F0E9-34BD-490C-A42E-4BE24FFDE402}" type="pres">
      <dgm:prSet presAssocID="{827F2A75-908B-4D0E-8757-5DBA1D67DF2F}" presName="hierChild3" presStyleCnt="0"/>
      <dgm:spPr/>
    </dgm:pt>
    <dgm:pt modelId="{858D21E1-F8EE-4A9F-9288-990CB24BF67F}" type="pres">
      <dgm:prSet presAssocID="{76CD97B3-DE4E-45A1-9724-8657D3040800}" presName="hierRoot1" presStyleCnt="0">
        <dgm:presLayoutVars>
          <dgm:hierBranch val="init"/>
        </dgm:presLayoutVars>
      </dgm:prSet>
      <dgm:spPr/>
    </dgm:pt>
    <dgm:pt modelId="{5765E965-44F6-4BB4-B5CF-B31BA8B5D6A7}" type="pres">
      <dgm:prSet presAssocID="{76CD97B3-DE4E-45A1-9724-8657D3040800}" presName="rootComposite1" presStyleCnt="0"/>
      <dgm:spPr/>
    </dgm:pt>
    <dgm:pt modelId="{97E8D3FB-2DAD-4397-88A3-7C4238BE7B92}" type="pres">
      <dgm:prSet presAssocID="{76CD97B3-DE4E-45A1-9724-8657D3040800}" presName="rootText1" presStyleLbl="node0" presStyleIdx="3" presStyleCnt="4">
        <dgm:presLayoutVars>
          <dgm:chPref val="3"/>
        </dgm:presLayoutVars>
      </dgm:prSet>
      <dgm:spPr/>
      <dgm:t>
        <a:bodyPr/>
        <a:lstStyle/>
        <a:p>
          <a:endParaRPr lang="el-GR"/>
        </a:p>
      </dgm:t>
    </dgm:pt>
    <dgm:pt modelId="{8C170F07-4BB6-4AB8-84D2-92DC46BEFE01}" type="pres">
      <dgm:prSet presAssocID="{76CD97B3-DE4E-45A1-9724-8657D3040800}" presName="rootConnector1" presStyleLbl="node1" presStyleIdx="0" presStyleCnt="0"/>
      <dgm:spPr/>
      <dgm:t>
        <a:bodyPr/>
        <a:lstStyle/>
        <a:p>
          <a:endParaRPr lang="el-GR"/>
        </a:p>
      </dgm:t>
    </dgm:pt>
    <dgm:pt modelId="{6E32C67A-2ED4-49D1-8944-F68509396EC8}" type="pres">
      <dgm:prSet presAssocID="{76CD97B3-DE4E-45A1-9724-8657D3040800}" presName="hierChild2" presStyleCnt="0"/>
      <dgm:spPr/>
    </dgm:pt>
    <dgm:pt modelId="{2B6B1384-46F9-4E67-8EFF-7F810F5E41DB}" type="pres">
      <dgm:prSet presAssocID="{74FBB8EE-FFE0-439E-BF15-EF50354EF42A}" presName="Name37" presStyleLbl="parChTrans1D2" presStyleIdx="2" presStyleCnt="5"/>
      <dgm:spPr/>
      <dgm:t>
        <a:bodyPr/>
        <a:lstStyle/>
        <a:p>
          <a:endParaRPr lang="el-GR"/>
        </a:p>
      </dgm:t>
    </dgm:pt>
    <dgm:pt modelId="{F8B11155-D2A3-452B-80B6-6BBD9D5F406E}" type="pres">
      <dgm:prSet presAssocID="{822C5EDE-1756-405C-B8E8-E116EEF4C669}" presName="hierRoot2" presStyleCnt="0">
        <dgm:presLayoutVars>
          <dgm:hierBranch val="init"/>
        </dgm:presLayoutVars>
      </dgm:prSet>
      <dgm:spPr/>
    </dgm:pt>
    <dgm:pt modelId="{3B731B3B-3EAF-49D7-AA6C-9D5A59550B77}" type="pres">
      <dgm:prSet presAssocID="{822C5EDE-1756-405C-B8E8-E116EEF4C669}" presName="rootComposite" presStyleCnt="0"/>
      <dgm:spPr/>
    </dgm:pt>
    <dgm:pt modelId="{DB1BDF25-1A4B-4B65-8E71-9F11C350E930}" type="pres">
      <dgm:prSet presAssocID="{822C5EDE-1756-405C-B8E8-E116EEF4C669}" presName="rootText" presStyleLbl="node2" presStyleIdx="2" presStyleCnt="5">
        <dgm:presLayoutVars>
          <dgm:chPref val="3"/>
        </dgm:presLayoutVars>
      </dgm:prSet>
      <dgm:spPr/>
      <dgm:t>
        <a:bodyPr/>
        <a:lstStyle/>
        <a:p>
          <a:endParaRPr lang="el-GR"/>
        </a:p>
      </dgm:t>
    </dgm:pt>
    <dgm:pt modelId="{297EE73F-0545-4570-809D-670CDFC81911}" type="pres">
      <dgm:prSet presAssocID="{822C5EDE-1756-405C-B8E8-E116EEF4C669}" presName="rootConnector" presStyleLbl="node2" presStyleIdx="2" presStyleCnt="5"/>
      <dgm:spPr/>
      <dgm:t>
        <a:bodyPr/>
        <a:lstStyle/>
        <a:p>
          <a:endParaRPr lang="el-GR"/>
        </a:p>
      </dgm:t>
    </dgm:pt>
    <dgm:pt modelId="{DF0D974B-7AED-40BE-A96F-0CC30A46BE9F}" type="pres">
      <dgm:prSet presAssocID="{822C5EDE-1756-405C-B8E8-E116EEF4C669}" presName="hierChild4" presStyleCnt="0"/>
      <dgm:spPr/>
    </dgm:pt>
    <dgm:pt modelId="{0DBE113F-F69C-4089-A299-7B27D3FEA7C5}" type="pres">
      <dgm:prSet presAssocID="{822C5EDE-1756-405C-B8E8-E116EEF4C669}" presName="hierChild5" presStyleCnt="0"/>
      <dgm:spPr/>
    </dgm:pt>
    <dgm:pt modelId="{88D89475-6A4E-4ED1-9BE9-F292E436C46A}" type="pres">
      <dgm:prSet presAssocID="{3CEFB933-E05D-4A95-B6EF-993F9AE960C0}" presName="Name37" presStyleLbl="parChTrans1D2" presStyleIdx="3" presStyleCnt="5"/>
      <dgm:spPr/>
      <dgm:t>
        <a:bodyPr/>
        <a:lstStyle/>
        <a:p>
          <a:endParaRPr lang="el-GR"/>
        </a:p>
      </dgm:t>
    </dgm:pt>
    <dgm:pt modelId="{E7932E39-7F50-4BE6-B301-CA0072AEDAEA}" type="pres">
      <dgm:prSet presAssocID="{081B9374-99C2-44AE-B417-0D49417D37B8}" presName="hierRoot2" presStyleCnt="0">
        <dgm:presLayoutVars>
          <dgm:hierBranch val="init"/>
        </dgm:presLayoutVars>
      </dgm:prSet>
      <dgm:spPr/>
    </dgm:pt>
    <dgm:pt modelId="{321969CE-6F27-4622-A1ED-A835CC14EB87}" type="pres">
      <dgm:prSet presAssocID="{081B9374-99C2-44AE-B417-0D49417D37B8}" presName="rootComposite" presStyleCnt="0"/>
      <dgm:spPr/>
    </dgm:pt>
    <dgm:pt modelId="{0490B38A-DA59-4E88-8CA0-F1B741EF6DA6}" type="pres">
      <dgm:prSet presAssocID="{081B9374-99C2-44AE-B417-0D49417D37B8}" presName="rootText" presStyleLbl="node2" presStyleIdx="3" presStyleCnt="5">
        <dgm:presLayoutVars>
          <dgm:chPref val="3"/>
        </dgm:presLayoutVars>
      </dgm:prSet>
      <dgm:spPr/>
      <dgm:t>
        <a:bodyPr/>
        <a:lstStyle/>
        <a:p>
          <a:endParaRPr lang="el-GR"/>
        </a:p>
      </dgm:t>
    </dgm:pt>
    <dgm:pt modelId="{ABDDD8A9-7C15-4C57-B42E-1080B8966CF5}" type="pres">
      <dgm:prSet presAssocID="{081B9374-99C2-44AE-B417-0D49417D37B8}" presName="rootConnector" presStyleLbl="node2" presStyleIdx="3" presStyleCnt="5"/>
      <dgm:spPr/>
      <dgm:t>
        <a:bodyPr/>
        <a:lstStyle/>
        <a:p>
          <a:endParaRPr lang="el-GR"/>
        </a:p>
      </dgm:t>
    </dgm:pt>
    <dgm:pt modelId="{D1D6D34E-B816-466C-9FBD-C46D28DAD27C}" type="pres">
      <dgm:prSet presAssocID="{081B9374-99C2-44AE-B417-0D49417D37B8}" presName="hierChild4" presStyleCnt="0"/>
      <dgm:spPr/>
    </dgm:pt>
    <dgm:pt modelId="{2A8C48EA-1A89-40FA-B66C-BB8C311B3182}" type="pres">
      <dgm:prSet presAssocID="{081B9374-99C2-44AE-B417-0D49417D37B8}" presName="hierChild5" presStyleCnt="0"/>
      <dgm:spPr/>
    </dgm:pt>
    <dgm:pt modelId="{058949AB-89D6-48CE-A7ED-9189979AA4C8}" type="pres">
      <dgm:prSet presAssocID="{581EE0E1-0494-4C67-A45B-ED8CB2B159E5}" presName="Name37" presStyleLbl="parChTrans1D2" presStyleIdx="4" presStyleCnt="5"/>
      <dgm:spPr/>
      <dgm:t>
        <a:bodyPr/>
        <a:lstStyle/>
        <a:p>
          <a:endParaRPr lang="el-GR"/>
        </a:p>
      </dgm:t>
    </dgm:pt>
    <dgm:pt modelId="{49138898-5F40-42BA-ACF2-BB6D0C5E1D45}" type="pres">
      <dgm:prSet presAssocID="{BED05299-6F85-4070-B7F2-73D85CC56685}" presName="hierRoot2" presStyleCnt="0">
        <dgm:presLayoutVars>
          <dgm:hierBranch val="init"/>
        </dgm:presLayoutVars>
      </dgm:prSet>
      <dgm:spPr/>
    </dgm:pt>
    <dgm:pt modelId="{99A0A1A1-370E-4AC8-945D-CF53FD9BF04C}" type="pres">
      <dgm:prSet presAssocID="{BED05299-6F85-4070-B7F2-73D85CC56685}" presName="rootComposite" presStyleCnt="0"/>
      <dgm:spPr/>
    </dgm:pt>
    <dgm:pt modelId="{7218EBC3-B213-40B6-807F-FCCF9953C9EE}" type="pres">
      <dgm:prSet presAssocID="{BED05299-6F85-4070-B7F2-73D85CC56685}" presName="rootText" presStyleLbl="node2" presStyleIdx="4" presStyleCnt="5">
        <dgm:presLayoutVars>
          <dgm:chPref val="3"/>
        </dgm:presLayoutVars>
      </dgm:prSet>
      <dgm:spPr/>
      <dgm:t>
        <a:bodyPr/>
        <a:lstStyle/>
        <a:p>
          <a:endParaRPr lang="el-GR"/>
        </a:p>
      </dgm:t>
    </dgm:pt>
    <dgm:pt modelId="{B1251FA9-874B-4EDC-A129-047A837D61C6}" type="pres">
      <dgm:prSet presAssocID="{BED05299-6F85-4070-B7F2-73D85CC56685}" presName="rootConnector" presStyleLbl="node2" presStyleIdx="4" presStyleCnt="5"/>
      <dgm:spPr/>
      <dgm:t>
        <a:bodyPr/>
        <a:lstStyle/>
        <a:p>
          <a:endParaRPr lang="el-GR"/>
        </a:p>
      </dgm:t>
    </dgm:pt>
    <dgm:pt modelId="{EF0BB604-8790-4B2A-AC70-947E1F544C99}" type="pres">
      <dgm:prSet presAssocID="{BED05299-6F85-4070-B7F2-73D85CC56685}" presName="hierChild4" presStyleCnt="0"/>
      <dgm:spPr/>
    </dgm:pt>
    <dgm:pt modelId="{BB271F41-ACFC-49DC-ACB0-B4D6AA3EC7DD}" type="pres">
      <dgm:prSet presAssocID="{BED05299-6F85-4070-B7F2-73D85CC56685}" presName="hierChild5" presStyleCnt="0"/>
      <dgm:spPr/>
    </dgm:pt>
    <dgm:pt modelId="{48BD0C9D-1B87-475F-A168-24B3E7E1B5E9}" type="pres">
      <dgm:prSet presAssocID="{76CD97B3-DE4E-45A1-9724-8657D3040800}" presName="hierChild3" presStyleCnt="0"/>
      <dgm:spPr/>
    </dgm:pt>
  </dgm:ptLst>
  <dgm:cxnLst>
    <dgm:cxn modelId="{13306D18-1C93-4D83-AAA5-1819E4AFB9DD}" type="presOf" srcId="{BED05299-6F85-4070-B7F2-73D85CC56685}" destId="{B1251FA9-874B-4EDC-A129-047A837D61C6}" srcOrd="1" destOrd="0" presId="urn:microsoft.com/office/officeart/2005/8/layout/orgChart1"/>
    <dgm:cxn modelId="{CA838587-CE48-4A62-ACCF-0CE06A837CCC}" type="presOf" srcId="{78E09DB7-DF6A-46AB-89F3-4A5E71B3E954}" destId="{E7DCD6E6-BB18-4AF0-BB43-37EB2AC9D2DE}" srcOrd="0" destOrd="0" presId="urn:microsoft.com/office/officeart/2005/8/layout/orgChart1"/>
    <dgm:cxn modelId="{AC771698-6E52-425F-ACE6-094832A1DBA0}" type="presOf" srcId="{888F7CC2-760B-46D3-B3A0-D5BC5360364D}" destId="{5FB829F0-7103-480A-B0AC-ED29C45B4509}" srcOrd="1" destOrd="0" presId="urn:microsoft.com/office/officeart/2005/8/layout/orgChart1"/>
    <dgm:cxn modelId="{F0C086F5-2232-4994-85F0-75359DAD846D}" srcId="{41354A78-509A-46CC-804E-58C437427C52}" destId="{8AE66091-5EA6-4E34-AEFA-1ACC339FB70E}" srcOrd="0" destOrd="0" parTransId="{C411E489-F893-4671-9E64-AF2AE1EEB85B}" sibTransId="{ED26A8AC-BBDD-41E6-A09B-940A6FA24E27}"/>
    <dgm:cxn modelId="{68904438-3FF7-4E2E-8856-66A6C5F4F508}" type="presOf" srcId="{CD67537C-AA47-47DD-88EC-A90C2A872C3C}" destId="{9E1F9A50-8122-4742-A6D5-181AB341FF6F}" srcOrd="0" destOrd="0" presId="urn:microsoft.com/office/officeart/2005/8/layout/orgChart1"/>
    <dgm:cxn modelId="{56E748E2-001D-4D21-B848-BD714F8204C1}" type="presOf" srcId="{3CEFB933-E05D-4A95-B6EF-993F9AE960C0}" destId="{88D89475-6A4E-4ED1-9BE9-F292E436C46A}" srcOrd="0" destOrd="0" presId="urn:microsoft.com/office/officeart/2005/8/layout/orgChart1"/>
    <dgm:cxn modelId="{D1CAF552-3276-4B9D-A747-A00CFD7FE4AF}" type="presOf" srcId="{827F2A75-908B-4D0E-8757-5DBA1D67DF2F}" destId="{FA0B251E-B98F-422E-9523-F29BC2865AF0}" srcOrd="1" destOrd="0" presId="urn:microsoft.com/office/officeart/2005/8/layout/orgChart1"/>
    <dgm:cxn modelId="{9FC1636D-9D63-4F12-B081-C94CCB31AC9D}" type="presOf" srcId="{78E09DB7-DF6A-46AB-89F3-4A5E71B3E954}" destId="{141D20A6-FE0D-4FB0-8B2A-BCEC9ED1D48D}" srcOrd="1" destOrd="0" presId="urn:microsoft.com/office/officeart/2005/8/layout/orgChart1"/>
    <dgm:cxn modelId="{84046BBC-69DE-47AF-A2FD-5EA581732ED5}" type="presOf" srcId="{4554BFC6-F270-4653-B50E-8AE533763FD9}" destId="{E49AE148-D4A8-4BFF-9F0A-11EDC7BB1929}" srcOrd="0" destOrd="0" presId="urn:microsoft.com/office/officeart/2005/8/layout/orgChart1"/>
    <dgm:cxn modelId="{109AE997-20FD-4026-9EA1-731086DAE622}" type="presOf" srcId="{6A97F819-D212-4343-944D-11C3CFC7A7BD}" destId="{9A282FB6-F032-4142-8600-B8AAAB1C0FC3}" srcOrd="0" destOrd="0" presId="urn:microsoft.com/office/officeart/2005/8/layout/orgChart1"/>
    <dgm:cxn modelId="{415792BC-10A3-4E55-9E40-9DB8E9720641}" type="presOf" srcId="{BED05299-6F85-4070-B7F2-73D85CC56685}" destId="{7218EBC3-B213-40B6-807F-FCCF9953C9EE}" srcOrd="0" destOrd="0" presId="urn:microsoft.com/office/officeart/2005/8/layout/orgChart1"/>
    <dgm:cxn modelId="{6C4D71EC-3836-4241-A9C4-4F8D6BD7EACC}" type="presOf" srcId="{74FBB8EE-FFE0-439E-BF15-EF50354EF42A}" destId="{2B6B1384-46F9-4E67-8EFF-7F810F5E41DB}" srcOrd="0" destOrd="0" presId="urn:microsoft.com/office/officeart/2005/8/layout/orgChart1"/>
    <dgm:cxn modelId="{12D6D7A4-AAD4-4551-ABDF-DB322CD0E34E}" srcId="{6A97F819-D212-4343-944D-11C3CFC7A7BD}" destId="{4554BFC6-F270-4653-B50E-8AE533763FD9}" srcOrd="1" destOrd="0" parTransId="{69D324AE-A28D-4A4F-A49B-37A0B3DF0984}" sibTransId="{73B2E5E7-5739-4AE2-AF28-F17CA302C674}"/>
    <dgm:cxn modelId="{B63A41DA-7831-44BD-9251-DC4C02470F7B}" type="presOf" srcId="{80289F91-DC4A-4CCA-8FD7-D611154DC485}" destId="{843E86DF-D3C4-42E0-8EB0-AFBE8BEBD596}" srcOrd="1" destOrd="0" presId="urn:microsoft.com/office/officeart/2005/8/layout/orgChart1"/>
    <dgm:cxn modelId="{3B4AE493-6928-4310-8D48-6AAED0288AA5}" type="presOf" srcId="{80289F91-DC4A-4CCA-8FD7-D611154DC485}" destId="{16612940-B65D-4DD3-952B-7C03E4E4B0CD}" srcOrd="0" destOrd="0" presId="urn:microsoft.com/office/officeart/2005/8/layout/orgChart1"/>
    <dgm:cxn modelId="{19334E83-DB53-41AB-9783-0858B1427848}" type="presOf" srcId="{581EE0E1-0494-4C67-A45B-ED8CB2B159E5}" destId="{058949AB-89D6-48CE-A7ED-9189979AA4C8}" srcOrd="0" destOrd="0" presId="urn:microsoft.com/office/officeart/2005/8/layout/orgChart1"/>
    <dgm:cxn modelId="{A1E47238-15E7-40CC-9013-C5AEBD2265CE}" srcId="{41354A78-509A-46CC-804E-58C437427C52}" destId="{80289F91-DC4A-4CCA-8FD7-D611154DC485}" srcOrd="1" destOrd="0" parTransId="{C8010A21-8935-4A37-AFD3-88D3D219D4F2}" sibTransId="{106F1F27-170C-4E3E-8CF9-88026811A87A}"/>
    <dgm:cxn modelId="{01FEADE6-89DC-4B0B-A0F6-88D4A5DFA502}" type="presOf" srcId="{822C5EDE-1756-405C-B8E8-E116EEF4C669}" destId="{DB1BDF25-1A4B-4B65-8E71-9F11C350E930}" srcOrd="0" destOrd="0" presId="urn:microsoft.com/office/officeart/2005/8/layout/orgChart1"/>
    <dgm:cxn modelId="{29F660EA-1B37-43F5-A195-0E4C279A6DE8}" srcId="{4554BFC6-F270-4653-B50E-8AE533763FD9}" destId="{78E09DB7-DF6A-46AB-89F3-4A5E71B3E954}" srcOrd="0" destOrd="0" parTransId="{CD67537C-AA47-47DD-88EC-A90C2A872C3C}" sibTransId="{9B01249B-BB02-4BF7-8850-C76DE4361F2E}"/>
    <dgm:cxn modelId="{7336350C-CD0E-4CEA-8386-65649A67A8EF}" type="presOf" srcId="{41354A78-509A-46CC-804E-58C437427C52}" destId="{7FC25D94-24C1-4633-B8C3-F8B90D6797AC}" srcOrd="0" destOrd="0" presId="urn:microsoft.com/office/officeart/2005/8/layout/orgChart1"/>
    <dgm:cxn modelId="{23B66CE0-DA72-4ABA-9474-4B5B98FA8B11}" type="presOf" srcId="{8AE66091-5EA6-4E34-AEFA-1ACC339FB70E}" destId="{848CE6D5-055C-444D-AFB1-6F1F43164B7E}" srcOrd="0" destOrd="0" presId="urn:microsoft.com/office/officeart/2005/8/layout/orgChart1"/>
    <dgm:cxn modelId="{715059ED-94DB-409E-BC36-D15F240700E4}" type="presOf" srcId="{C411E489-F893-4671-9E64-AF2AE1EEB85B}" destId="{A9739C07-4C80-44CB-85E8-2CA4A0A5639B}" srcOrd="0" destOrd="0" presId="urn:microsoft.com/office/officeart/2005/8/layout/orgChart1"/>
    <dgm:cxn modelId="{8E76AA44-C547-4CCA-A098-CF6D172B8934}" type="presOf" srcId="{081B9374-99C2-44AE-B417-0D49417D37B8}" destId="{ABDDD8A9-7C15-4C57-B42E-1080B8966CF5}" srcOrd="1" destOrd="0" presId="urn:microsoft.com/office/officeart/2005/8/layout/orgChart1"/>
    <dgm:cxn modelId="{81B07301-EF17-4E83-8729-9ACC32E91E88}" type="presOf" srcId="{081B9374-99C2-44AE-B417-0D49417D37B8}" destId="{0490B38A-DA59-4E88-8CA0-F1B741EF6DA6}" srcOrd="0" destOrd="0" presId="urn:microsoft.com/office/officeart/2005/8/layout/orgChart1"/>
    <dgm:cxn modelId="{705DD4C7-CB39-4C4C-93A1-3F37E55F9776}" type="presOf" srcId="{41354A78-509A-46CC-804E-58C437427C52}" destId="{F42DE9F2-572F-4242-8EC1-4AD83FDAF88E}" srcOrd="1" destOrd="0" presId="urn:microsoft.com/office/officeart/2005/8/layout/orgChart1"/>
    <dgm:cxn modelId="{8842F246-685A-4D2E-84A9-6DCB73C6A17F}" srcId="{6A97F819-D212-4343-944D-11C3CFC7A7BD}" destId="{888F7CC2-760B-46D3-B3A0-D5BC5360364D}" srcOrd="0" destOrd="0" parTransId="{A58C1F39-008B-479B-B758-588C403F3363}" sibTransId="{726524BC-95B8-46DA-A7D0-3B44D0D0CBEA}"/>
    <dgm:cxn modelId="{598E575D-CF8F-48B7-AEDD-C11C1DD9C33E}" srcId="{4554BFC6-F270-4653-B50E-8AE533763FD9}" destId="{41354A78-509A-46CC-804E-58C437427C52}" srcOrd="1" destOrd="0" parTransId="{2373A448-B670-4B51-A081-8480F2A5C7A1}" sibTransId="{B58BE004-3644-4BBC-A126-F59C556D4524}"/>
    <dgm:cxn modelId="{06F84A69-6451-4E7E-806D-33AB8C1F9DB7}" type="presOf" srcId="{4554BFC6-F270-4653-B50E-8AE533763FD9}" destId="{F9EC1B41-26DB-454F-9BFE-F24B08557D03}" srcOrd="1" destOrd="0" presId="urn:microsoft.com/office/officeart/2005/8/layout/orgChart1"/>
    <dgm:cxn modelId="{4EFBE7CC-4AE7-4FCF-AEC3-D3520F5D6F9A}" srcId="{76CD97B3-DE4E-45A1-9724-8657D3040800}" destId="{BED05299-6F85-4070-B7F2-73D85CC56685}" srcOrd="2" destOrd="0" parTransId="{581EE0E1-0494-4C67-A45B-ED8CB2B159E5}" sibTransId="{51018FD6-5ABC-443E-9561-1D193BC2E744}"/>
    <dgm:cxn modelId="{0C50393D-4092-49C6-BF97-A416EA0B9BF2}" type="presOf" srcId="{C8010A21-8935-4A37-AFD3-88D3D219D4F2}" destId="{676DC3D9-0FF8-4DBD-8A24-57E73F9EA924}" srcOrd="0" destOrd="0" presId="urn:microsoft.com/office/officeart/2005/8/layout/orgChart1"/>
    <dgm:cxn modelId="{5593B996-E453-434C-AA11-3D23C9E45F42}" srcId="{76CD97B3-DE4E-45A1-9724-8657D3040800}" destId="{822C5EDE-1756-405C-B8E8-E116EEF4C669}" srcOrd="0" destOrd="0" parTransId="{74FBB8EE-FFE0-439E-BF15-EF50354EF42A}" sibTransId="{B309E9B7-0C04-4E13-8408-11FF3323FBAB}"/>
    <dgm:cxn modelId="{62AFC653-0AB0-469A-B159-81D4636E7449}" type="presOf" srcId="{76CD97B3-DE4E-45A1-9724-8657D3040800}" destId="{8C170F07-4BB6-4AB8-84D2-92DC46BEFE01}" srcOrd="1" destOrd="0" presId="urn:microsoft.com/office/officeart/2005/8/layout/orgChart1"/>
    <dgm:cxn modelId="{72E2BCF0-6813-4124-9EC7-AA9D57937C1D}" srcId="{6A97F819-D212-4343-944D-11C3CFC7A7BD}" destId="{827F2A75-908B-4D0E-8757-5DBA1D67DF2F}" srcOrd="2" destOrd="0" parTransId="{20A3E6DB-ADF7-47DA-A6EB-02F7E980ED34}" sibTransId="{8AFF6EDA-6031-4956-8910-7DDDAE51C62E}"/>
    <dgm:cxn modelId="{ABFADC75-2297-4E77-8CE4-CC2330552BC1}" type="presOf" srcId="{888F7CC2-760B-46D3-B3A0-D5BC5360364D}" destId="{B06AB179-3543-44EE-93DD-8EAE31B676F0}" srcOrd="0" destOrd="0" presId="urn:microsoft.com/office/officeart/2005/8/layout/orgChart1"/>
    <dgm:cxn modelId="{FB7A36FB-22DA-4529-B6FF-5F81D604593B}" type="presOf" srcId="{822C5EDE-1756-405C-B8E8-E116EEF4C669}" destId="{297EE73F-0545-4570-809D-670CDFC81911}" srcOrd="1" destOrd="0" presId="urn:microsoft.com/office/officeart/2005/8/layout/orgChart1"/>
    <dgm:cxn modelId="{4AD54DF5-0B7E-45C7-A21B-25A1268FFDD6}" srcId="{6A97F819-D212-4343-944D-11C3CFC7A7BD}" destId="{76CD97B3-DE4E-45A1-9724-8657D3040800}" srcOrd="3" destOrd="0" parTransId="{D5BCBB44-90FD-467B-BD00-170012411410}" sibTransId="{0624A868-3230-495E-AAC6-2CA8D44752BE}"/>
    <dgm:cxn modelId="{7CB52BB4-ECC6-47EF-AE34-4FA84264F131}" type="presOf" srcId="{827F2A75-908B-4D0E-8757-5DBA1D67DF2F}" destId="{A7424659-61DD-4240-8304-32201E617945}" srcOrd="0" destOrd="0" presId="urn:microsoft.com/office/officeart/2005/8/layout/orgChart1"/>
    <dgm:cxn modelId="{9C1E8DEA-B75A-4104-A61E-070AF5F0F5C6}" type="presOf" srcId="{76CD97B3-DE4E-45A1-9724-8657D3040800}" destId="{97E8D3FB-2DAD-4397-88A3-7C4238BE7B92}" srcOrd="0" destOrd="0" presId="urn:microsoft.com/office/officeart/2005/8/layout/orgChart1"/>
    <dgm:cxn modelId="{AD25F2F2-747D-48F6-9E3C-55BED9E87CB5}" type="presOf" srcId="{2373A448-B670-4B51-A081-8480F2A5C7A1}" destId="{90D60BEF-EEED-4886-B24D-9B9128E5C43B}" srcOrd="0" destOrd="0" presId="urn:microsoft.com/office/officeart/2005/8/layout/orgChart1"/>
    <dgm:cxn modelId="{9A3069AE-A8B1-42EF-88F2-6BA7486EDE7A}" type="presOf" srcId="{8AE66091-5EA6-4E34-AEFA-1ACC339FB70E}" destId="{B0D30005-F14E-4D34-9E42-10822F59AA8C}" srcOrd="1" destOrd="0" presId="urn:microsoft.com/office/officeart/2005/8/layout/orgChart1"/>
    <dgm:cxn modelId="{4D740C9A-76F0-4CC4-AF63-A33D8D6E8029}" srcId="{76CD97B3-DE4E-45A1-9724-8657D3040800}" destId="{081B9374-99C2-44AE-B417-0D49417D37B8}" srcOrd="1" destOrd="0" parTransId="{3CEFB933-E05D-4A95-B6EF-993F9AE960C0}" sibTransId="{AD982DB4-15D1-47D3-AA7D-D4DF9FB4DAE3}"/>
    <dgm:cxn modelId="{3DF862EC-5670-4289-8CAC-4EE57A439E73}" type="presParOf" srcId="{9A282FB6-F032-4142-8600-B8AAAB1C0FC3}" destId="{F9B17FFE-E4CA-476A-B779-C9E686D22C7D}" srcOrd="0" destOrd="0" presId="urn:microsoft.com/office/officeart/2005/8/layout/orgChart1"/>
    <dgm:cxn modelId="{2625AFC9-76A5-430B-A86F-2B3C9C91759A}" type="presParOf" srcId="{F9B17FFE-E4CA-476A-B779-C9E686D22C7D}" destId="{5871E208-7281-4370-9851-4A1956223B68}" srcOrd="0" destOrd="0" presId="urn:microsoft.com/office/officeart/2005/8/layout/orgChart1"/>
    <dgm:cxn modelId="{CE37F9FB-3972-4336-83EE-3A639EBF4382}" type="presParOf" srcId="{5871E208-7281-4370-9851-4A1956223B68}" destId="{B06AB179-3543-44EE-93DD-8EAE31B676F0}" srcOrd="0" destOrd="0" presId="urn:microsoft.com/office/officeart/2005/8/layout/orgChart1"/>
    <dgm:cxn modelId="{60946CC7-828B-47EF-B9FC-E7CF224B19AF}" type="presParOf" srcId="{5871E208-7281-4370-9851-4A1956223B68}" destId="{5FB829F0-7103-480A-B0AC-ED29C45B4509}" srcOrd="1" destOrd="0" presId="urn:microsoft.com/office/officeart/2005/8/layout/orgChart1"/>
    <dgm:cxn modelId="{898D98B9-0BCD-4CF3-AAFD-E4081E5647A0}" type="presParOf" srcId="{F9B17FFE-E4CA-476A-B779-C9E686D22C7D}" destId="{896034B7-ADEE-452C-8DE9-5A76F65BAC2F}" srcOrd="1" destOrd="0" presId="urn:microsoft.com/office/officeart/2005/8/layout/orgChart1"/>
    <dgm:cxn modelId="{E647E186-3478-4FA9-8137-7F908BD34439}" type="presParOf" srcId="{F9B17FFE-E4CA-476A-B779-C9E686D22C7D}" destId="{37A44A6C-DDFE-47E9-BD20-86C5B435E7F9}" srcOrd="2" destOrd="0" presId="urn:microsoft.com/office/officeart/2005/8/layout/orgChart1"/>
    <dgm:cxn modelId="{F8421E15-F2B6-4663-8430-E08FEC1C1022}" type="presParOf" srcId="{9A282FB6-F032-4142-8600-B8AAAB1C0FC3}" destId="{E5794389-15F9-45C8-921C-E3521961C0F8}" srcOrd="1" destOrd="0" presId="urn:microsoft.com/office/officeart/2005/8/layout/orgChart1"/>
    <dgm:cxn modelId="{1930263D-6BA0-4E09-9E4F-658F68EE1C2A}" type="presParOf" srcId="{E5794389-15F9-45C8-921C-E3521961C0F8}" destId="{2554E86A-19C3-448D-89ED-8BF1F4B88D5B}" srcOrd="0" destOrd="0" presId="urn:microsoft.com/office/officeart/2005/8/layout/orgChart1"/>
    <dgm:cxn modelId="{E8FF8188-5A18-4CB8-9EEC-1F791CB4881D}" type="presParOf" srcId="{2554E86A-19C3-448D-89ED-8BF1F4B88D5B}" destId="{E49AE148-D4A8-4BFF-9F0A-11EDC7BB1929}" srcOrd="0" destOrd="0" presId="urn:microsoft.com/office/officeart/2005/8/layout/orgChart1"/>
    <dgm:cxn modelId="{B2F803DC-ABCE-4AF7-A810-929C7D41339D}" type="presParOf" srcId="{2554E86A-19C3-448D-89ED-8BF1F4B88D5B}" destId="{F9EC1B41-26DB-454F-9BFE-F24B08557D03}" srcOrd="1" destOrd="0" presId="urn:microsoft.com/office/officeart/2005/8/layout/orgChart1"/>
    <dgm:cxn modelId="{3901A103-208E-4687-8F2D-718A0CA0E050}" type="presParOf" srcId="{E5794389-15F9-45C8-921C-E3521961C0F8}" destId="{206B69F5-398C-4BF2-B65E-C0A33D1B52F0}" srcOrd="1" destOrd="0" presId="urn:microsoft.com/office/officeart/2005/8/layout/orgChart1"/>
    <dgm:cxn modelId="{1DDC44B1-ADD9-42A3-9585-0286A8573046}" type="presParOf" srcId="{206B69F5-398C-4BF2-B65E-C0A33D1B52F0}" destId="{9E1F9A50-8122-4742-A6D5-181AB341FF6F}" srcOrd="0" destOrd="0" presId="urn:microsoft.com/office/officeart/2005/8/layout/orgChart1"/>
    <dgm:cxn modelId="{2A215A4E-AA2D-4782-BD0A-A67259169B36}" type="presParOf" srcId="{206B69F5-398C-4BF2-B65E-C0A33D1B52F0}" destId="{4AB9A2C9-2B3F-4248-BFD6-675937511CA8}" srcOrd="1" destOrd="0" presId="urn:microsoft.com/office/officeart/2005/8/layout/orgChart1"/>
    <dgm:cxn modelId="{B511C785-4EAD-4264-8873-7EE4BD0CABA6}" type="presParOf" srcId="{4AB9A2C9-2B3F-4248-BFD6-675937511CA8}" destId="{0C9C2CAD-4FD7-474F-AAF1-74FE525DC001}" srcOrd="0" destOrd="0" presId="urn:microsoft.com/office/officeart/2005/8/layout/orgChart1"/>
    <dgm:cxn modelId="{283DBCE0-8B1E-46D9-B703-16B8D6CAA462}" type="presParOf" srcId="{0C9C2CAD-4FD7-474F-AAF1-74FE525DC001}" destId="{E7DCD6E6-BB18-4AF0-BB43-37EB2AC9D2DE}" srcOrd="0" destOrd="0" presId="urn:microsoft.com/office/officeart/2005/8/layout/orgChart1"/>
    <dgm:cxn modelId="{79643699-90DF-4DD3-A054-4C2D4D231CE7}" type="presParOf" srcId="{0C9C2CAD-4FD7-474F-AAF1-74FE525DC001}" destId="{141D20A6-FE0D-4FB0-8B2A-BCEC9ED1D48D}" srcOrd="1" destOrd="0" presId="urn:microsoft.com/office/officeart/2005/8/layout/orgChart1"/>
    <dgm:cxn modelId="{0E4111CE-B8AA-44C3-84C7-5488FB41E8C7}" type="presParOf" srcId="{4AB9A2C9-2B3F-4248-BFD6-675937511CA8}" destId="{9EAE6D6A-65A5-4993-B107-943B6E3AC437}" srcOrd="1" destOrd="0" presId="urn:microsoft.com/office/officeart/2005/8/layout/orgChart1"/>
    <dgm:cxn modelId="{887BAC08-EDC7-4653-80DF-F0B60BF7C046}" type="presParOf" srcId="{4AB9A2C9-2B3F-4248-BFD6-675937511CA8}" destId="{C2344BAA-01A3-4398-92BA-BF5C6D0DC036}" srcOrd="2" destOrd="0" presId="urn:microsoft.com/office/officeart/2005/8/layout/orgChart1"/>
    <dgm:cxn modelId="{3234B514-8DA2-4675-A32D-9E765CE0FAD4}" type="presParOf" srcId="{206B69F5-398C-4BF2-B65E-C0A33D1B52F0}" destId="{90D60BEF-EEED-4886-B24D-9B9128E5C43B}" srcOrd="2" destOrd="0" presId="urn:microsoft.com/office/officeart/2005/8/layout/orgChart1"/>
    <dgm:cxn modelId="{C34F67BA-31C4-4FBC-9DB0-8A700ABFB3DD}" type="presParOf" srcId="{206B69F5-398C-4BF2-B65E-C0A33D1B52F0}" destId="{4AFBE8F0-504B-432E-9891-D03B8AB9F8CC}" srcOrd="3" destOrd="0" presId="urn:microsoft.com/office/officeart/2005/8/layout/orgChart1"/>
    <dgm:cxn modelId="{6762DF13-73B5-46A5-95BF-A51DFDE16FC5}" type="presParOf" srcId="{4AFBE8F0-504B-432E-9891-D03B8AB9F8CC}" destId="{C4397EFC-8058-45C3-AA8D-26805495B047}" srcOrd="0" destOrd="0" presId="urn:microsoft.com/office/officeart/2005/8/layout/orgChart1"/>
    <dgm:cxn modelId="{B5A05269-8791-423B-9375-18AAEE1AE26C}" type="presParOf" srcId="{C4397EFC-8058-45C3-AA8D-26805495B047}" destId="{7FC25D94-24C1-4633-B8C3-F8B90D6797AC}" srcOrd="0" destOrd="0" presId="urn:microsoft.com/office/officeart/2005/8/layout/orgChart1"/>
    <dgm:cxn modelId="{2F8C5FF2-0936-4039-9779-33115975DFCC}" type="presParOf" srcId="{C4397EFC-8058-45C3-AA8D-26805495B047}" destId="{F42DE9F2-572F-4242-8EC1-4AD83FDAF88E}" srcOrd="1" destOrd="0" presId="urn:microsoft.com/office/officeart/2005/8/layout/orgChart1"/>
    <dgm:cxn modelId="{5A294783-37F1-4EC0-9055-CB4DF1F48194}" type="presParOf" srcId="{4AFBE8F0-504B-432E-9891-D03B8AB9F8CC}" destId="{55D5CF15-AF67-4401-AB95-E17FF15506E4}" srcOrd="1" destOrd="0" presId="urn:microsoft.com/office/officeart/2005/8/layout/orgChart1"/>
    <dgm:cxn modelId="{0B43D8AB-0588-4BDF-BCAF-0C7D0C24306E}" type="presParOf" srcId="{55D5CF15-AF67-4401-AB95-E17FF15506E4}" destId="{A9739C07-4C80-44CB-85E8-2CA4A0A5639B}" srcOrd="0" destOrd="0" presId="urn:microsoft.com/office/officeart/2005/8/layout/orgChart1"/>
    <dgm:cxn modelId="{27ECE590-9BA3-4DD2-BE1D-754EBAACD6EF}" type="presParOf" srcId="{55D5CF15-AF67-4401-AB95-E17FF15506E4}" destId="{6E39E8B9-EC70-47DA-A6EB-0E35A984EA22}" srcOrd="1" destOrd="0" presId="urn:microsoft.com/office/officeart/2005/8/layout/orgChart1"/>
    <dgm:cxn modelId="{7911FF59-AE8D-4EB4-9F7C-470CF1E1EC4F}" type="presParOf" srcId="{6E39E8B9-EC70-47DA-A6EB-0E35A984EA22}" destId="{3B0147B9-8510-43BA-90CE-CEC0112EF15A}" srcOrd="0" destOrd="0" presId="urn:microsoft.com/office/officeart/2005/8/layout/orgChart1"/>
    <dgm:cxn modelId="{006F5E63-D429-44E8-A82B-31CB1EBD1371}" type="presParOf" srcId="{3B0147B9-8510-43BA-90CE-CEC0112EF15A}" destId="{848CE6D5-055C-444D-AFB1-6F1F43164B7E}" srcOrd="0" destOrd="0" presId="urn:microsoft.com/office/officeart/2005/8/layout/orgChart1"/>
    <dgm:cxn modelId="{49F8B398-DBFC-4445-823E-56C48C8EC896}" type="presParOf" srcId="{3B0147B9-8510-43BA-90CE-CEC0112EF15A}" destId="{B0D30005-F14E-4D34-9E42-10822F59AA8C}" srcOrd="1" destOrd="0" presId="urn:microsoft.com/office/officeart/2005/8/layout/orgChart1"/>
    <dgm:cxn modelId="{CC695122-721F-4EE1-A4FE-C791F53AF91C}" type="presParOf" srcId="{6E39E8B9-EC70-47DA-A6EB-0E35A984EA22}" destId="{2855E2EC-DE15-4052-A92F-B0F7CFB97333}" srcOrd="1" destOrd="0" presId="urn:microsoft.com/office/officeart/2005/8/layout/orgChart1"/>
    <dgm:cxn modelId="{8176CE7F-6E52-4629-BB67-301DC16AA19B}" type="presParOf" srcId="{6E39E8B9-EC70-47DA-A6EB-0E35A984EA22}" destId="{561CD244-90C2-4BEA-BCE0-5210E6B7E030}" srcOrd="2" destOrd="0" presId="urn:microsoft.com/office/officeart/2005/8/layout/orgChart1"/>
    <dgm:cxn modelId="{7AA702E3-5A62-4C73-A5B4-3D56617F1626}" type="presParOf" srcId="{55D5CF15-AF67-4401-AB95-E17FF15506E4}" destId="{676DC3D9-0FF8-4DBD-8A24-57E73F9EA924}" srcOrd="2" destOrd="0" presId="urn:microsoft.com/office/officeart/2005/8/layout/orgChart1"/>
    <dgm:cxn modelId="{FC855675-EEA4-4636-9F80-C2F9B52EC49C}" type="presParOf" srcId="{55D5CF15-AF67-4401-AB95-E17FF15506E4}" destId="{3B743C19-C4FD-4A51-A9ED-F0B4F2BDDDE1}" srcOrd="3" destOrd="0" presId="urn:microsoft.com/office/officeart/2005/8/layout/orgChart1"/>
    <dgm:cxn modelId="{09CDB3ED-F4FD-40DC-AAE2-DB096062B991}" type="presParOf" srcId="{3B743C19-C4FD-4A51-A9ED-F0B4F2BDDDE1}" destId="{E3211A78-818A-44EE-BBCF-D33126EF8A1D}" srcOrd="0" destOrd="0" presId="urn:microsoft.com/office/officeart/2005/8/layout/orgChart1"/>
    <dgm:cxn modelId="{CF5FB010-ACF8-4554-84FC-6B857F6793BA}" type="presParOf" srcId="{E3211A78-818A-44EE-BBCF-D33126EF8A1D}" destId="{16612940-B65D-4DD3-952B-7C03E4E4B0CD}" srcOrd="0" destOrd="0" presId="urn:microsoft.com/office/officeart/2005/8/layout/orgChart1"/>
    <dgm:cxn modelId="{C79D4ED8-A8D0-4E0F-8284-1456D5191C8E}" type="presParOf" srcId="{E3211A78-818A-44EE-BBCF-D33126EF8A1D}" destId="{843E86DF-D3C4-42E0-8EB0-AFBE8BEBD596}" srcOrd="1" destOrd="0" presId="urn:microsoft.com/office/officeart/2005/8/layout/orgChart1"/>
    <dgm:cxn modelId="{F6AF9F92-3D61-48EE-9FE7-4193D5686486}" type="presParOf" srcId="{3B743C19-C4FD-4A51-A9ED-F0B4F2BDDDE1}" destId="{73BD9746-3B49-4F47-B71E-92C078DCF123}" srcOrd="1" destOrd="0" presId="urn:microsoft.com/office/officeart/2005/8/layout/orgChart1"/>
    <dgm:cxn modelId="{9495A3F2-3628-4082-A4C7-5DFF4D0E3F69}" type="presParOf" srcId="{3B743C19-C4FD-4A51-A9ED-F0B4F2BDDDE1}" destId="{FE9A58A0-5CBC-4F2F-A80D-96666ADDA769}" srcOrd="2" destOrd="0" presId="urn:microsoft.com/office/officeart/2005/8/layout/orgChart1"/>
    <dgm:cxn modelId="{83B05252-8054-4F6B-B120-138AAA6BF85B}" type="presParOf" srcId="{4AFBE8F0-504B-432E-9891-D03B8AB9F8CC}" destId="{8C2E4A35-8FC1-4A4C-BCAD-9F9599DDF2C5}" srcOrd="2" destOrd="0" presId="urn:microsoft.com/office/officeart/2005/8/layout/orgChart1"/>
    <dgm:cxn modelId="{DAF0B43C-D008-48FD-97E8-F4C1D3A8A242}" type="presParOf" srcId="{E5794389-15F9-45C8-921C-E3521961C0F8}" destId="{F99FC499-4BBB-43CA-839F-A72EB2A49758}" srcOrd="2" destOrd="0" presId="urn:microsoft.com/office/officeart/2005/8/layout/orgChart1"/>
    <dgm:cxn modelId="{A071F84F-0DE4-486F-A79F-650E3F497648}" type="presParOf" srcId="{9A282FB6-F032-4142-8600-B8AAAB1C0FC3}" destId="{E86E030F-7650-4864-A76E-5E95EDB2D40A}" srcOrd="2" destOrd="0" presId="urn:microsoft.com/office/officeart/2005/8/layout/orgChart1"/>
    <dgm:cxn modelId="{E3D76A1A-9236-4662-80A2-19F5E265507E}" type="presParOf" srcId="{E86E030F-7650-4864-A76E-5E95EDB2D40A}" destId="{3A11A343-9304-4131-BD9A-63F1E4F13721}" srcOrd="0" destOrd="0" presId="urn:microsoft.com/office/officeart/2005/8/layout/orgChart1"/>
    <dgm:cxn modelId="{0AA43EEC-F32F-453D-8D82-A2734AB69820}" type="presParOf" srcId="{3A11A343-9304-4131-BD9A-63F1E4F13721}" destId="{A7424659-61DD-4240-8304-32201E617945}" srcOrd="0" destOrd="0" presId="urn:microsoft.com/office/officeart/2005/8/layout/orgChart1"/>
    <dgm:cxn modelId="{81B0FB06-BC52-435B-A13F-02E21A0E65EC}" type="presParOf" srcId="{3A11A343-9304-4131-BD9A-63F1E4F13721}" destId="{FA0B251E-B98F-422E-9523-F29BC2865AF0}" srcOrd="1" destOrd="0" presId="urn:microsoft.com/office/officeart/2005/8/layout/orgChart1"/>
    <dgm:cxn modelId="{5EDADA35-D4EA-4FA1-BD5D-1A91C4CC06F2}" type="presParOf" srcId="{E86E030F-7650-4864-A76E-5E95EDB2D40A}" destId="{9F257868-01EB-4ADF-B1C5-2850514B7B05}" srcOrd="1" destOrd="0" presId="urn:microsoft.com/office/officeart/2005/8/layout/orgChart1"/>
    <dgm:cxn modelId="{E783CDAB-1F7E-49CA-9918-2A8E272B8BA0}" type="presParOf" srcId="{E86E030F-7650-4864-A76E-5E95EDB2D40A}" destId="{7A99F0E9-34BD-490C-A42E-4BE24FFDE402}" srcOrd="2" destOrd="0" presId="urn:microsoft.com/office/officeart/2005/8/layout/orgChart1"/>
    <dgm:cxn modelId="{0775F640-A51E-47FC-B322-C855F8E98F16}" type="presParOf" srcId="{9A282FB6-F032-4142-8600-B8AAAB1C0FC3}" destId="{858D21E1-F8EE-4A9F-9288-990CB24BF67F}" srcOrd="3" destOrd="0" presId="urn:microsoft.com/office/officeart/2005/8/layout/orgChart1"/>
    <dgm:cxn modelId="{D4AA5FF5-2B2C-4D6B-B826-F0B4CB912860}" type="presParOf" srcId="{858D21E1-F8EE-4A9F-9288-990CB24BF67F}" destId="{5765E965-44F6-4BB4-B5CF-B31BA8B5D6A7}" srcOrd="0" destOrd="0" presId="urn:microsoft.com/office/officeart/2005/8/layout/orgChart1"/>
    <dgm:cxn modelId="{1738DE54-57AE-4308-98C6-B59FB75208C6}" type="presParOf" srcId="{5765E965-44F6-4BB4-B5CF-B31BA8B5D6A7}" destId="{97E8D3FB-2DAD-4397-88A3-7C4238BE7B92}" srcOrd="0" destOrd="0" presId="urn:microsoft.com/office/officeart/2005/8/layout/orgChart1"/>
    <dgm:cxn modelId="{2F023B69-704D-4D32-A864-44E5CA28A738}" type="presParOf" srcId="{5765E965-44F6-4BB4-B5CF-B31BA8B5D6A7}" destId="{8C170F07-4BB6-4AB8-84D2-92DC46BEFE01}" srcOrd="1" destOrd="0" presId="urn:microsoft.com/office/officeart/2005/8/layout/orgChart1"/>
    <dgm:cxn modelId="{4DDBA5E7-DDE1-4D04-9D3C-D441D7C6D1CD}" type="presParOf" srcId="{858D21E1-F8EE-4A9F-9288-990CB24BF67F}" destId="{6E32C67A-2ED4-49D1-8944-F68509396EC8}" srcOrd="1" destOrd="0" presId="urn:microsoft.com/office/officeart/2005/8/layout/orgChart1"/>
    <dgm:cxn modelId="{98DB4B31-8416-4042-BE65-8A0427EEF022}" type="presParOf" srcId="{6E32C67A-2ED4-49D1-8944-F68509396EC8}" destId="{2B6B1384-46F9-4E67-8EFF-7F810F5E41DB}" srcOrd="0" destOrd="0" presId="urn:microsoft.com/office/officeart/2005/8/layout/orgChart1"/>
    <dgm:cxn modelId="{D5F05201-F378-42FB-97DB-36ED33B43B41}" type="presParOf" srcId="{6E32C67A-2ED4-49D1-8944-F68509396EC8}" destId="{F8B11155-D2A3-452B-80B6-6BBD9D5F406E}" srcOrd="1" destOrd="0" presId="urn:microsoft.com/office/officeart/2005/8/layout/orgChart1"/>
    <dgm:cxn modelId="{AAAED1D6-2027-4C31-A22A-8C7B0C223E6A}" type="presParOf" srcId="{F8B11155-D2A3-452B-80B6-6BBD9D5F406E}" destId="{3B731B3B-3EAF-49D7-AA6C-9D5A59550B77}" srcOrd="0" destOrd="0" presId="urn:microsoft.com/office/officeart/2005/8/layout/orgChart1"/>
    <dgm:cxn modelId="{6AFFB232-40EC-44C1-8A10-FA32B0E0DE67}" type="presParOf" srcId="{3B731B3B-3EAF-49D7-AA6C-9D5A59550B77}" destId="{DB1BDF25-1A4B-4B65-8E71-9F11C350E930}" srcOrd="0" destOrd="0" presId="urn:microsoft.com/office/officeart/2005/8/layout/orgChart1"/>
    <dgm:cxn modelId="{83D48AC3-EEA5-4E37-9A50-D6CD1734DDAB}" type="presParOf" srcId="{3B731B3B-3EAF-49D7-AA6C-9D5A59550B77}" destId="{297EE73F-0545-4570-809D-670CDFC81911}" srcOrd="1" destOrd="0" presId="urn:microsoft.com/office/officeart/2005/8/layout/orgChart1"/>
    <dgm:cxn modelId="{EAA53F8D-73AB-40E6-B8BF-A549F68B15CF}" type="presParOf" srcId="{F8B11155-D2A3-452B-80B6-6BBD9D5F406E}" destId="{DF0D974B-7AED-40BE-A96F-0CC30A46BE9F}" srcOrd="1" destOrd="0" presId="urn:microsoft.com/office/officeart/2005/8/layout/orgChart1"/>
    <dgm:cxn modelId="{50C70CF3-1B4C-44C3-AD02-60B4CB08064F}" type="presParOf" srcId="{F8B11155-D2A3-452B-80B6-6BBD9D5F406E}" destId="{0DBE113F-F69C-4089-A299-7B27D3FEA7C5}" srcOrd="2" destOrd="0" presId="urn:microsoft.com/office/officeart/2005/8/layout/orgChart1"/>
    <dgm:cxn modelId="{EE72341E-A5A5-4771-8A93-E4FCC36317B6}" type="presParOf" srcId="{6E32C67A-2ED4-49D1-8944-F68509396EC8}" destId="{88D89475-6A4E-4ED1-9BE9-F292E436C46A}" srcOrd="2" destOrd="0" presId="urn:microsoft.com/office/officeart/2005/8/layout/orgChart1"/>
    <dgm:cxn modelId="{46B68335-67BC-4400-9150-D11B5945691C}" type="presParOf" srcId="{6E32C67A-2ED4-49D1-8944-F68509396EC8}" destId="{E7932E39-7F50-4BE6-B301-CA0072AEDAEA}" srcOrd="3" destOrd="0" presId="urn:microsoft.com/office/officeart/2005/8/layout/orgChart1"/>
    <dgm:cxn modelId="{06EBFDCC-2942-428B-8C73-B7F4567D477A}" type="presParOf" srcId="{E7932E39-7F50-4BE6-B301-CA0072AEDAEA}" destId="{321969CE-6F27-4622-A1ED-A835CC14EB87}" srcOrd="0" destOrd="0" presId="urn:microsoft.com/office/officeart/2005/8/layout/orgChart1"/>
    <dgm:cxn modelId="{C8F5DF9E-7846-48F3-A813-EF2F40B20D06}" type="presParOf" srcId="{321969CE-6F27-4622-A1ED-A835CC14EB87}" destId="{0490B38A-DA59-4E88-8CA0-F1B741EF6DA6}" srcOrd="0" destOrd="0" presId="urn:microsoft.com/office/officeart/2005/8/layout/orgChart1"/>
    <dgm:cxn modelId="{D64481E5-386A-4834-BF46-26481E42294C}" type="presParOf" srcId="{321969CE-6F27-4622-A1ED-A835CC14EB87}" destId="{ABDDD8A9-7C15-4C57-B42E-1080B8966CF5}" srcOrd="1" destOrd="0" presId="urn:microsoft.com/office/officeart/2005/8/layout/orgChart1"/>
    <dgm:cxn modelId="{19B8CBE3-FE93-408B-8D9C-571E03BFE349}" type="presParOf" srcId="{E7932E39-7F50-4BE6-B301-CA0072AEDAEA}" destId="{D1D6D34E-B816-466C-9FBD-C46D28DAD27C}" srcOrd="1" destOrd="0" presId="urn:microsoft.com/office/officeart/2005/8/layout/orgChart1"/>
    <dgm:cxn modelId="{DCC3256B-0399-483B-89FD-A1A6E2C7F3B5}" type="presParOf" srcId="{E7932E39-7F50-4BE6-B301-CA0072AEDAEA}" destId="{2A8C48EA-1A89-40FA-B66C-BB8C311B3182}" srcOrd="2" destOrd="0" presId="urn:microsoft.com/office/officeart/2005/8/layout/orgChart1"/>
    <dgm:cxn modelId="{639DD3C1-B9D2-4000-A4A5-7C3F8D9353EB}" type="presParOf" srcId="{6E32C67A-2ED4-49D1-8944-F68509396EC8}" destId="{058949AB-89D6-48CE-A7ED-9189979AA4C8}" srcOrd="4" destOrd="0" presId="urn:microsoft.com/office/officeart/2005/8/layout/orgChart1"/>
    <dgm:cxn modelId="{034F34A8-DAE0-4737-AFC8-EE3A752123F8}" type="presParOf" srcId="{6E32C67A-2ED4-49D1-8944-F68509396EC8}" destId="{49138898-5F40-42BA-ACF2-BB6D0C5E1D45}" srcOrd="5" destOrd="0" presId="urn:microsoft.com/office/officeart/2005/8/layout/orgChart1"/>
    <dgm:cxn modelId="{AEC498BD-29B8-4A77-8865-24B7E42801B3}" type="presParOf" srcId="{49138898-5F40-42BA-ACF2-BB6D0C5E1D45}" destId="{99A0A1A1-370E-4AC8-945D-CF53FD9BF04C}" srcOrd="0" destOrd="0" presId="urn:microsoft.com/office/officeart/2005/8/layout/orgChart1"/>
    <dgm:cxn modelId="{E936F12A-78D1-441B-98AC-0DB1F21E5D81}" type="presParOf" srcId="{99A0A1A1-370E-4AC8-945D-CF53FD9BF04C}" destId="{7218EBC3-B213-40B6-807F-FCCF9953C9EE}" srcOrd="0" destOrd="0" presId="urn:microsoft.com/office/officeart/2005/8/layout/orgChart1"/>
    <dgm:cxn modelId="{24CCD986-E5E6-41C2-AEFD-0448016114E9}" type="presParOf" srcId="{99A0A1A1-370E-4AC8-945D-CF53FD9BF04C}" destId="{B1251FA9-874B-4EDC-A129-047A837D61C6}" srcOrd="1" destOrd="0" presId="urn:microsoft.com/office/officeart/2005/8/layout/orgChart1"/>
    <dgm:cxn modelId="{4FCBF0D9-6B5E-4B45-9821-98C5F93523D1}" type="presParOf" srcId="{49138898-5F40-42BA-ACF2-BB6D0C5E1D45}" destId="{EF0BB604-8790-4B2A-AC70-947E1F544C99}" srcOrd="1" destOrd="0" presId="urn:microsoft.com/office/officeart/2005/8/layout/orgChart1"/>
    <dgm:cxn modelId="{7C9052D5-D341-43FB-8A65-885225AF2FE1}" type="presParOf" srcId="{49138898-5F40-42BA-ACF2-BB6D0C5E1D45}" destId="{BB271F41-ACFC-49DC-ACB0-B4D6AA3EC7DD}" srcOrd="2" destOrd="0" presId="urn:microsoft.com/office/officeart/2005/8/layout/orgChart1"/>
    <dgm:cxn modelId="{919D8B6E-603A-4661-91CD-54EDE215AFC2}" type="presParOf" srcId="{858D21E1-F8EE-4A9F-9288-990CB24BF67F}" destId="{48BD0C9D-1B87-475F-A168-24B3E7E1B5E9}" srcOrd="2" destOrd="0" presId="urn:microsoft.com/office/officeart/2005/8/layout/orgChart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8949AB-89D6-48CE-A7ED-9189979AA4C8}">
      <dsp:nvSpPr>
        <dsp:cNvPr id="0" name=""/>
        <dsp:cNvSpPr/>
      </dsp:nvSpPr>
      <dsp:spPr>
        <a:xfrm>
          <a:off x="4029661" y="906999"/>
          <a:ext cx="1029168" cy="178616"/>
        </a:xfrm>
        <a:custGeom>
          <a:avLst/>
          <a:gdLst/>
          <a:ahLst/>
          <a:cxnLst/>
          <a:rect l="0" t="0" r="0" b="0"/>
          <a:pathLst>
            <a:path>
              <a:moveTo>
                <a:pt x="0" y="0"/>
              </a:moveTo>
              <a:lnTo>
                <a:pt x="0" y="89308"/>
              </a:lnTo>
              <a:lnTo>
                <a:pt x="1029168" y="89308"/>
              </a:lnTo>
              <a:lnTo>
                <a:pt x="1029168" y="178616"/>
              </a:lnTo>
            </a:path>
          </a:pathLst>
        </a:custGeom>
        <a:noFill/>
        <a:ln w="12700" cap="flat" cmpd="sng" algn="ctr">
          <a:solidFill>
            <a:schemeClr val="accent2">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D89475-6A4E-4ED1-9BE9-F292E436C46A}">
      <dsp:nvSpPr>
        <dsp:cNvPr id="0" name=""/>
        <dsp:cNvSpPr/>
      </dsp:nvSpPr>
      <dsp:spPr>
        <a:xfrm>
          <a:off x="3983941" y="906999"/>
          <a:ext cx="91440" cy="178616"/>
        </a:xfrm>
        <a:custGeom>
          <a:avLst/>
          <a:gdLst/>
          <a:ahLst/>
          <a:cxnLst/>
          <a:rect l="0" t="0" r="0" b="0"/>
          <a:pathLst>
            <a:path>
              <a:moveTo>
                <a:pt x="45720" y="0"/>
              </a:moveTo>
              <a:lnTo>
                <a:pt x="45720" y="178616"/>
              </a:lnTo>
            </a:path>
          </a:pathLst>
        </a:custGeom>
        <a:noFill/>
        <a:ln w="12700" cap="flat" cmpd="sng" algn="ctr">
          <a:solidFill>
            <a:schemeClr val="accent2">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6B1384-46F9-4E67-8EFF-7F810F5E41DB}">
      <dsp:nvSpPr>
        <dsp:cNvPr id="0" name=""/>
        <dsp:cNvSpPr/>
      </dsp:nvSpPr>
      <dsp:spPr>
        <a:xfrm>
          <a:off x="3000492" y="906999"/>
          <a:ext cx="1029168" cy="178616"/>
        </a:xfrm>
        <a:custGeom>
          <a:avLst/>
          <a:gdLst/>
          <a:ahLst/>
          <a:cxnLst/>
          <a:rect l="0" t="0" r="0" b="0"/>
          <a:pathLst>
            <a:path>
              <a:moveTo>
                <a:pt x="1029168" y="0"/>
              </a:moveTo>
              <a:lnTo>
                <a:pt x="1029168" y="89308"/>
              </a:lnTo>
              <a:lnTo>
                <a:pt x="0" y="89308"/>
              </a:lnTo>
              <a:lnTo>
                <a:pt x="0" y="178616"/>
              </a:lnTo>
            </a:path>
          </a:pathLst>
        </a:custGeom>
        <a:noFill/>
        <a:ln w="12700" cap="flat" cmpd="sng" algn="ctr">
          <a:solidFill>
            <a:schemeClr val="accent2">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6DC3D9-0FF8-4DBD-8A24-57E73F9EA924}">
      <dsp:nvSpPr>
        <dsp:cNvPr id="0" name=""/>
        <dsp:cNvSpPr/>
      </dsp:nvSpPr>
      <dsp:spPr>
        <a:xfrm>
          <a:off x="1631102" y="1510891"/>
          <a:ext cx="127582" cy="995146"/>
        </a:xfrm>
        <a:custGeom>
          <a:avLst/>
          <a:gdLst/>
          <a:ahLst/>
          <a:cxnLst/>
          <a:rect l="0" t="0" r="0" b="0"/>
          <a:pathLst>
            <a:path>
              <a:moveTo>
                <a:pt x="0" y="0"/>
              </a:moveTo>
              <a:lnTo>
                <a:pt x="0" y="995146"/>
              </a:lnTo>
              <a:lnTo>
                <a:pt x="127582" y="995146"/>
              </a:lnTo>
            </a:path>
          </a:pathLst>
        </a:custGeom>
        <a:noFill/>
        <a:ln w="12700" cap="flat" cmpd="sng" algn="ctr">
          <a:solidFill>
            <a:schemeClr val="accent2">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739C07-4C80-44CB-85E8-2CA4A0A5639B}">
      <dsp:nvSpPr>
        <dsp:cNvPr id="0" name=""/>
        <dsp:cNvSpPr/>
      </dsp:nvSpPr>
      <dsp:spPr>
        <a:xfrm>
          <a:off x="1631102" y="1510891"/>
          <a:ext cx="127582" cy="391254"/>
        </a:xfrm>
        <a:custGeom>
          <a:avLst/>
          <a:gdLst/>
          <a:ahLst/>
          <a:cxnLst/>
          <a:rect l="0" t="0" r="0" b="0"/>
          <a:pathLst>
            <a:path>
              <a:moveTo>
                <a:pt x="0" y="0"/>
              </a:moveTo>
              <a:lnTo>
                <a:pt x="0" y="391254"/>
              </a:lnTo>
              <a:lnTo>
                <a:pt x="127582" y="391254"/>
              </a:lnTo>
            </a:path>
          </a:pathLst>
        </a:custGeom>
        <a:noFill/>
        <a:ln w="12700" cap="flat" cmpd="sng" algn="ctr">
          <a:solidFill>
            <a:schemeClr val="accent2">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D60BEF-EEED-4886-B24D-9B9128E5C43B}">
      <dsp:nvSpPr>
        <dsp:cNvPr id="0" name=""/>
        <dsp:cNvSpPr/>
      </dsp:nvSpPr>
      <dsp:spPr>
        <a:xfrm>
          <a:off x="1456738" y="906999"/>
          <a:ext cx="514584" cy="178616"/>
        </a:xfrm>
        <a:custGeom>
          <a:avLst/>
          <a:gdLst/>
          <a:ahLst/>
          <a:cxnLst/>
          <a:rect l="0" t="0" r="0" b="0"/>
          <a:pathLst>
            <a:path>
              <a:moveTo>
                <a:pt x="0" y="0"/>
              </a:moveTo>
              <a:lnTo>
                <a:pt x="0" y="89308"/>
              </a:lnTo>
              <a:lnTo>
                <a:pt x="514584" y="89308"/>
              </a:lnTo>
              <a:lnTo>
                <a:pt x="514584" y="178616"/>
              </a:lnTo>
            </a:path>
          </a:pathLst>
        </a:custGeom>
        <a:noFill/>
        <a:ln w="12700" cap="flat" cmpd="sng" algn="ctr">
          <a:solidFill>
            <a:schemeClr val="accent2">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1F9A50-8122-4742-A6D5-181AB341FF6F}">
      <dsp:nvSpPr>
        <dsp:cNvPr id="0" name=""/>
        <dsp:cNvSpPr/>
      </dsp:nvSpPr>
      <dsp:spPr>
        <a:xfrm>
          <a:off x="942154" y="906999"/>
          <a:ext cx="514584" cy="178616"/>
        </a:xfrm>
        <a:custGeom>
          <a:avLst/>
          <a:gdLst/>
          <a:ahLst/>
          <a:cxnLst/>
          <a:rect l="0" t="0" r="0" b="0"/>
          <a:pathLst>
            <a:path>
              <a:moveTo>
                <a:pt x="514584" y="0"/>
              </a:moveTo>
              <a:lnTo>
                <a:pt x="514584" y="89308"/>
              </a:lnTo>
              <a:lnTo>
                <a:pt x="0" y="89308"/>
              </a:lnTo>
              <a:lnTo>
                <a:pt x="0" y="178616"/>
              </a:lnTo>
            </a:path>
          </a:pathLst>
        </a:custGeom>
        <a:noFill/>
        <a:ln w="12700" cap="flat" cmpd="sng" algn="ctr">
          <a:solidFill>
            <a:schemeClr val="accent2">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06AB179-3543-44EE-93DD-8EAE31B676F0}">
      <dsp:nvSpPr>
        <dsp:cNvPr id="0" name=""/>
        <dsp:cNvSpPr/>
      </dsp:nvSpPr>
      <dsp:spPr>
        <a:xfrm>
          <a:off x="2293" y="481723"/>
          <a:ext cx="850552" cy="425276"/>
        </a:xfrm>
        <a:prstGeom prst="rect">
          <a:avLst/>
        </a:prstGeom>
        <a:gradFill rotWithShape="0">
          <a:gsLst>
            <a:gs pos="0">
              <a:schemeClr val="accent2">
                <a:shade val="60000"/>
                <a:hueOff val="0"/>
                <a:satOff val="0"/>
                <a:lumOff val="0"/>
                <a:alphaOff val="0"/>
                <a:lumMod val="110000"/>
                <a:satMod val="105000"/>
                <a:tint val="67000"/>
              </a:schemeClr>
            </a:gs>
            <a:gs pos="50000">
              <a:schemeClr val="accent2">
                <a:shade val="60000"/>
                <a:hueOff val="0"/>
                <a:satOff val="0"/>
                <a:lumOff val="0"/>
                <a:alphaOff val="0"/>
                <a:lumMod val="105000"/>
                <a:satMod val="103000"/>
                <a:tint val="73000"/>
              </a:schemeClr>
            </a:gs>
            <a:gs pos="100000">
              <a:schemeClr val="accent2">
                <a:shade val="6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Πέτρος </a:t>
          </a:r>
        </a:p>
      </dsp:txBody>
      <dsp:txXfrm>
        <a:off x="2293" y="481723"/>
        <a:ext cx="850552" cy="425276"/>
      </dsp:txXfrm>
    </dsp:sp>
    <dsp:sp modelId="{E49AE148-D4A8-4BFF-9F0A-11EDC7BB1929}">
      <dsp:nvSpPr>
        <dsp:cNvPr id="0" name=""/>
        <dsp:cNvSpPr/>
      </dsp:nvSpPr>
      <dsp:spPr>
        <a:xfrm>
          <a:off x="1031462" y="481723"/>
          <a:ext cx="850552" cy="425276"/>
        </a:xfrm>
        <a:prstGeom prst="rect">
          <a:avLst/>
        </a:prstGeom>
        <a:gradFill rotWithShape="0">
          <a:gsLst>
            <a:gs pos="0">
              <a:schemeClr val="accent2">
                <a:shade val="60000"/>
                <a:hueOff val="0"/>
                <a:satOff val="0"/>
                <a:lumOff val="0"/>
                <a:alphaOff val="0"/>
                <a:lumMod val="110000"/>
                <a:satMod val="105000"/>
                <a:tint val="67000"/>
              </a:schemeClr>
            </a:gs>
            <a:gs pos="50000">
              <a:schemeClr val="accent2">
                <a:shade val="60000"/>
                <a:hueOff val="0"/>
                <a:satOff val="0"/>
                <a:lumOff val="0"/>
                <a:alphaOff val="0"/>
                <a:lumMod val="105000"/>
                <a:satMod val="103000"/>
                <a:tint val="73000"/>
              </a:schemeClr>
            </a:gs>
            <a:gs pos="100000">
              <a:schemeClr val="accent2">
                <a:shade val="6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Ρούλα</a:t>
          </a:r>
        </a:p>
      </dsp:txBody>
      <dsp:txXfrm>
        <a:off x="1031462" y="481723"/>
        <a:ext cx="850552" cy="425276"/>
      </dsp:txXfrm>
    </dsp:sp>
    <dsp:sp modelId="{E7DCD6E6-BB18-4AF0-BB43-37EB2AC9D2DE}">
      <dsp:nvSpPr>
        <dsp:cNvPr id="0" name=""/>
        <dsp:cNvSpPr/>
      </dsp:nvSpPr>
      <dsp:spPr>
        <a:xfrm>
          <a:off x="516878" y="1085615"/>
          <a:ext cx="850552" cy="425276"/>
        </a:xfrm>
        <a:prstGeom prst="rect">
          <a:avLst/>
        </a:prstGeom>
        <a:gradFill rotWithShape="0">
          <a:gsLst>
            <a:gs pos="0">
              <a:schemeClr val="accent2">
                <a:shade val="80000"/>
                <a:hueOff val="0"/>
                <a:satOff val="0"/>
                <a:lumOff val="0"/>
                <a:alphaOff val="0"/>
                <a:lumMod val="110000"/>
                <a:satMod val="105000"/>
                <a:tint val="67000"/>
              </a:schemeClr>
            </a:gs>
            <a:gs pos="50000">
              <a:schemeClr val="accent2">
                <a:shade val="80000"/>
                <a:hueOff val="0"/>
                <a:satOff val="0"/>
                <a:lumOff val="0"/>
                <a:alphaOff val="0"/>
                <a:lumMod val="105000"/>
                <a:satMod val="103000"/>
                <a:tint val="73000"/>
              </a:schemeClr>
            </a:gs>
            <a:gs pos="100000">
              <a:schemeClr val="accent2">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Κώστας</a:t>
          </a:r>
        </a:p>
      </dsp:txBody>
      <dsp:txXfrm>
        <a:off x="516878" y="1085615"/>
        <a:ext cx="850552" cy="425276"/>
      </dsp:txXfrm>
    </dsp:sp>
    <dsp:sp modelId="{7FC25D94-24C1-4633-B8C3-F8B90D6797AC}">
      <dsp:nvSpPr>
        <dsp:cNvPr id="0" name=""/>
        <dsp:cNvSpPr/>
      </dsp:nvSpPr>
      <dsp:spPr>
        <a:xfrm>
          <a:off x="1546047" y="1085615"/>
          <a:ext cx="850552" cy="425276"/>
        </a:xfrm>
        <a:prstGeom prst="rect">
          <a:avLst/>
        </a:prstGeom>
        <a:gradFill rotWithShape="0">
          <a:gsLst>
            <a:gs pos="0">
              <a:schemeClr val="accent2">
                <a:shade val="80000"/>
                <a:hueOff val="0"/>
                <a:satOff val="0"/>
                <a:lumOff val="0"/>
                <a:alphaOff val="0"/>
                <a:lumMod val="110000"/>
                <a:satMod val="105000"/>
                <a:tint val="67000"/>
              </a:schemeClr>
            </a:gs>
            <a:gs pos="50000">
              <a:schemeClr val="accent2">
                <a:shade val="80000"/>
                <a:hueOff val="0"/>
                <a:satOff val="0"/>
                <a:lumOff val="0"/>
                <a:alphaOff val="0"/>
                <a:lumMod val="105000"/>
                <a:satMod val="103000"/>
                <a:tint val="73000"/>
              </a:schemeClr>
            </a:gs>
            <a:gs pos="100000">
              <a:schemeClr val="accent2">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Μαίρη</a:t>
          </a:r>
        </a:p>
      </dsp:txBody>
      <dsp:txXfrm>
        <a:off x="1546047" y="1085615"/>
        <a:ext cx="850552" cy="425276"/>
      </dsp:txXfrm>
    </dsp:sp>
    <dsp:sp modelId="{848CE6D5-055C-444D-AFB1-6F1F43164B7E}">
      <dsp:nvSpPr>
        <dsp:cNvPr id="0" name=""/>
        <dsp:cNvSpPr/>
      </dsp:nvSpPr>
      <dsp:spPr>
        <a:xfrm>
          <a:off x="1758685" y="1689508"/>
          <a:ext cx="850552" cy="425276"/>
        </a:xfrm>
        <a:prstGeom prst="rect">
          <a:avLst/>
        </a:prstGeom>
        <a:gradFill rotWithShape="0">
          <a:gsLst>
            <a:gs pos="0">
              <a:schemeClr val="accent2">
                <a:tint val="99000"/>
                <a:hueOff val="0"/>
                <a:satOff val="0"/>
                <a:lumOff val="0"/>
                <a:alphaOff val="0"/>
                <a:lumMod val="110000"/>
                <a:satMod val="105000"/>
                <a:tint val="67000"/>
              </a:schemeClr>
            </a:gs>
            <a:gs pos="50000">
              <a:schemeClr val="accent2">
                <a:tint val="99000"/>
                <a:hueOff val="0"/>
                <a:satOff val="0"/>
                <a:lumOff val="0"/>
                <a:alphaOff val="0"/>
                <a:lumMod val="105000"/>
                <a:satMod val="103000"/>
                <a:tint val="73000"/>
              </a:schemeClr>
            </a:gs>
            <a:gs pos="100000">
              <a:schemeClr val="accent2">
                <a:tint val="99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Καλλιόπη</a:t>
          </a:r>
        </a:p>
      </dsp:txBody>
      <dsp:txXfrm>
        <a:off x="1758685" y="1689508"/>
        <a:ext cx="850552" cy="425276"/>
      </dsp:txXfrm>
    </dsp:sp>
    <dsp:sp modelId="{16612940-B65D-4DD3-952B-7C03E4E4B0CD}">
      <dsp:nvSpPr>
        <dsp:cNvPr id="0" name=""/>
        <dsp:cNvSpPr/>
      </dsp:nvSpPr>
      <dsp:spPr>
        <a:xfrm>
          <a:off x="1758685" y="2293400"/>
          <a:ext cx="850552" cy="425276"/>
        </a:xfrm>
        <a:prstGeom prst="rect">
          <a:avLst/>
        </a:prstGeom>
        <a:gradFill rotWithShape="0">
          <a:gsLst>
            <a:gs pos="0">
              <a:schemeClr val="accent2">
                <a:tint val="99000"/>
                <a:hueOff val="0"/>
                <a:satOff val="0"/>
                <a:lumOff val="0"/>
                <a:alphaOff val="0"/>
                <a:lumMod val="110000"/>
                <a:satMod val="105000"/>
                <a:tint val="67000"/>
              </a:schemeClr>
            </a:gs>
            <a:gs pos="50000">
              <a:schemeClr val="accent2">
                <a:tint val="99000"/>
                <a:hueOff val="0"/>
                <a:satOff val="0"/>
                <a:lumOff val="0"/>
                <a:alphaOff val="0"/>
                <a:lumMod val="105000"/>
                <a:satMod val="103000"/>
                <a:tint val="73000"/>
              </a:schemeClr>
            </a:gs>
            <a:gs pos="100000">
              <a:schemeClr val="accent2">
                <a:tint val="99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Χρήστος</a:t>
          </a:r>
        </a:p>
      </dsp:txBody>
      <dsp:txXfrm>
        <a:off x="1758685" y="2293400"/>
        <a:ext cx="850552" cy="425276"/>
      </dsp:txXfrm>
    </dsp:sp>
    <dsp:sp modelId="{A7424659-61DD-4240-8304-32201E617945}">
      <dsp:nvSpPr>
        <dsp:cNvPr id="0" name=""/>
        <dsp:cNvSpPr/>
      </dsp:nvSpPr>
      <dsp:spPr>
        <a:xfrm>
          <a:off x="2641652" y="472196"/>
          <a:ext cx="850552" cy="425276"/>
        </a:xfrm>
        <a:prstGeom prst="rect">
          <a:avLst/>
        </a:prstGeom>
        <a:gradFill rotWithShape="0">
          <a:gsLst>
            <a:gs pos="0">
              <a:schemeClr val="accent2">
                <a:shade val="60000"/>
                <a:hueOff val="0"/>
                <a:satOff val="0"/>
                <a:lumOff val="0"/>
                <a:alphaOff val="0"/>
                <a:lumMod val="110000"/>
                <a:satMod val="105000"/>
                <a:tint val="67000"/>
              </a:schemeClr>
            </a:gs>
            <a:gs pos="50000">
              <a:schemeClr val="accent2">
                <a:shade val="60000"/>
                <a:hueOff val="0"/>
                <a:satOff val="0"/>
                <a:lumOff val="0"/>
                <a:alphaOff val="0"/>
                <a:lumMod val="105000"/>
                <a:satMod val="103000"/>
                <a:tint val="73000"/>
              </a:schemeClr>
            </a:gs>
            <a:gs pos="100000">
              <a:schemeClr val="accent2">
                <a:shade val="6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Καλλισθένης</a:t>
          </a:r>
        </a:p>
      </dsp:txBody>
      <dsp:txXfrm>
        <a:off x="2641652" y="472196"/>
        <a:ext cx="850552" cy="425276"/>
      </dsp:txXfrm>
    </dsp:sp>
    <dsp:sp modelId="{97E8D3FB-2DAD-4397-88A3-7C4238BE7B92}">
      <dsp:nvSpPr>
        <dsp:cNvPr id="0" name=""/>
        <dsp:cNvSpPr/>
      </dsp:nvSpPr>
      <dsp:spPr>
        <a:xfrm>
          <a:off x="3604384" y="481723"/>
          <a:ext cx="850552" cy="425276"/>
        </a:xfrm>
        <a:prstGeom prst="rect">
          <a:avLst/>
        </a:prstGeom>
        <a:gradFill rotWithShape="0">
          <a:gsLst>
            <a:gs pos="0">
              <a:schemeClr val="accent2">
                <a:shade val="60000"/>
                <a:hueOff val="0"/>
                <a:satOff val="0"/>
                <a:lumOff val="0"/>
                <a:alphaOff val="0"/>
                <a:lumMod val="110000"/>
                <a:satMod val="105000"/>
                <a:tint val="67000"/>
              </a:schemeClr>
            </a:gs>
            <a:gs pos="50000">
              <a:schemeClr val="accent2">
                <a:shade val="60000"/>
                <a:hueOff val="0"/>
                <a:satOff val="0"/>
                <a:lumOff val="0"/>
                <a:alphaOff val="0"/>
                <a:lumMod val="105000"/>
                <a:satMod val="103000"/>
                <a:tint val="73000"/>
              </a:schemeClr>
            </a:gs>
            <a:gs pos="100000">
              <a:schemeClr val="accent2">
                <a:shade val="6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Καλλιόπη</a:t>
          </a:r>
        </a:p>
      </dsp:txBody>
      <dsp:txXfrm>
        <a:off x="3604384" y="481723"/>
        <a:ext cx="850552" cy="425276"/>
      </dsp:txXfrm>
    </dsp:sp>
    <dsp:sp modelId="{DB1BDF25-1A4B-4B65-8E71-9F11C350E930}">
      <dsp:nvSpPr>
        <dsp:cNvPr id="0" name=""/>
        <dsp:cNvSpPr/>
      </dsp:nvSpPr>
      <dsp:spPr>
        <a:xfrm>
          <a:off x="2575215" y="1085615"/>
          <a:ext cx="850552" cy="425276"/>
        </a:xfrm>
        <a:prstGeom prst="rect">
          <a:avLst/>
        </a:prstGeom>
        <a:gradFill rotWithShape="0">
          <a:gsLst>
            <a:gs pos="0">
              <a:schemeClr val="accent2">
                <a:shade val="80000"/>
                <a:hueOff val="0"/>
                <a:satOff val="0"/>
                <a:lumOff val="0"/>
                <a:alphaOff val="0"/>
                <a:lumMod val="110000"/>
                <a:satMod val="105000"/>
                <a:tint val="67000"/>
              </a:schemeClr>
            </a:gs>
            <a:gs pos="50000">
              <a:schemeClr val="accent2">
                <a:shade val="80000"/>
                <a:hueOff val="0"/>
                <a:satOff val="0"/>
                <a:lumOff val="0"/>
                <a:alphaOff val="0"/>
                <a:lumMod val="105000"/>
                <a:satMod val="103000"/>
                <a:tint val="73000"/>
              </a:schemeClr>
            </a:gs>
            <a:gs pos="100000">
              <a:schemeClr val="accent2">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Θανάσης</a:t>
          </a:r>
        </a:p>
      </dsp:txBody>
      <dsp:txXfrm>
        <a:off x="2575215" y="1085615"/>
        <a:ext cx="850552" cy="425276"/>
      </dsp:txXfrm>
    </dsp:sp>
    <dsp:sp modelId="{0490B38A-DA59-4E88-8CA0-F1B741EF6DA6}">
      <dsp:nvSpPr>
        <dsp:cNvPr id="0" name=""/>
        <dsp:cNvSpPr/>
      </dsp:nvSpPr>
      <dsp:spPr>
        <a:xfrm>
          <a:off x="3604384" y="1085615"/>
          <a:ext cx="850552" cy="425276"/>
        </a:xfrm>
        <a:prstGeom prst="rect">
          <a:avLst/>
        </a:prstGeom>
        <a:gradFill rotWithShape="0">
          <a:gsLst>
            <a:gs pos="0">
              <a:schemeClr val="accent2">
                <a:shade val="80000"/>
                <a:hueOff val="0"/>
                <a:satOff val="0"/>
                <a:lumOff val="0"/>
                <a:alphaOff val="0"/>
                <a:lumMod val="110000"/>
                <a:satMod val="105000"/>
                <a:tint val="67000"/>
              </a:schemeClr>
            </a:gs>
            <a:gs pos="50000">
              <a:schemeClr val="accent2">
                <a:shade val="80000"/>
                <a:hueOff val="0"/>
                <a:satOff val="0"/>
                <a:lumOff val="0"/>
                <a:alphaOff val="0"/>
                <a:lumMod val="105000"/>
                <a:satMod val="103000"/>
                <a:tint val="73000"/>
              </a:schemeClr>
            </a:gs>
            <a:gs pos="100000">
              <a:schemeClr val="accent2">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Τάσος</a:t>
          </a:r>
        </a:p>
      </dsp:txBody>
      <dsp:txXfrm>
        <a:off x="3604384" y="1085615"/>
        <a:ext cx="850552" cy="425276"/>
      </dsp:txXfrm>
    </dsp:sp>
    <dsp:sp modelId="{7218EBC3-B213-40B6-807F-FCCF9953C9EE}">
      <dsp:nvSpPr>
        <dsp:cNvPr id="0" name=""/>
        <dsp:cNvSpPr/>
      </dsp:nvSpPr>
      <dsp:spPr>
        <a:xfrm>
          <a:off x="4633553" y="1085615"/>
          <a:ext cx="850552" cy="425276"/>
        </a:xfrm>
        <a:prstGeom prst="rect">
          <a:avLst/>
        </a:prstGeom>
        <a:gradFill rotWithShape="0">
          <a:gsLst>
            <a:gs pos="0">
              <a:schemeClr val="accent2">
                <a:shade val="80000"/>
                <a:hueOff val="0"/>
                <a:satOff val="0"/>
                <a:lumOff val="0"/>
                <a:alphaOff val="0"/>
                <a:lumMod val="110000"/>
                <a:satMod val="105000"/>
                <a:tint val="67000"/>
              </a:schemeClr>
            </a:gs>
            <a:gs pos="50000">
              <a:schemeClr val="accent2">
                <a:shade val="80000"/>
                <a:hueOff val="0"/>
                <a:satOff val="0"/>
                <a:lumOff val="0"/>
                <a:alphaOff val="0"/>
                <a:lumMod val="105000"/>
                <a:satMod val="103000"/>
                <a:tint val="73000"/>
              </a:schemeClr>
            </a:gs>
            <a:gs pos="100000">
              <a:schemeClr val="accent2">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Βαγγέλης</a:t>
          </a:r>
        </a:p>
      </dsp:txBody>
      <dsp:txXfrm>
        <a:off x="4633553" y="1085615"/>
        <a:ext cx="850552" cy="42527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35BC3-DC6F-4765-8F90-DF60DB09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8</Pages>
  <Words>1799</Words>
  <Characters>9716</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2018-03-24T13:16:00Z</dcterms:created>
  <dcterms:modified xsi:type="dcterms:W3CDTF">2018-03-25T13:06:00Z</dcterms:modified>
</cp:coreProperties>
</file>